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27"/>
        <w:gridCol w:w="2268"/>
        <w:gridCol w:w="4111"/>
        <w:gridCol w:w="5060"/>
        <w:gridCol w:w="120"/>
      </w:tblGrid>
      <w:tr w:rsidR="00CB4345" w:rsidTr="002E680C">
        <w:trPr>
          <w:gridAfter w:val="1"/>
          <w:wAfter w:w="120" w:type="dxa"/>
          <w:cantSplit/>
          <w:trHeight w:val="397"/>
          <w:jc w:val="center"/>
        </w:trPr>
        <w:tc>
          <w:tcPr>
            <w:tcW w:w="3227" w:type="dxa"/>
            <w:vMerge w:val="restart"/>
            <w:tcBorders>
              <w:left w:val="nil"/>
              <w:right w:val="nil"/>
            </w:tcBorders>
          </w:tcPr>
          <w:p w:rsidR="00CB4345" w:rsidRDefault="00203CCB" w:rsidP="00762300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03CCB">
              <w:rPr>
                <w:rFonts w:ascii="Times New Roman" w:hAnsi="Times New Roman"/>
                <w:lang w:val="en-GB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.25pt;height:63.75pt">
                  <v:imagedata r:id="rId7" o:title="blue%20tiff"/>
                </v:shape>
              </w:pic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4345" w:rsidRPr="00961210" w:rsidRDefault="0092644B" w:rsidP="00762300">
            <w:pPr>
              <w:suppressAutoHyphens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 xml:space="preserve">TC9 / SC2 </w:t>
            </w:r>
            <w:r w:rsidR="00CB4345" w:rsidRPr="00961210">
              <w:rPr>
                <w:rFonts w:cs="Arial"/>
                <w:szCs w:val="22"/>
                <w:lang w:val="en-GB"/>
              </w:rPr>
              <w:t>Comments on:</w:t>
            </w:r>
          </w:p>
        </w:tc>
        <w:tc>
          <w:tcPr>
            <w:tcW w:w="91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4345" w:rsidRPr="00583C85" w:rsidRDefault="00F510FD" w:rsidP="00435BEC">
            <w:pPr>
              <w:rPr>
                <w:sz w:val="24"/>
                <w:szCs w:val="24"/>
                <w:u w:val="single"/>
              </w:rPr>
            </w:pPr>
            <w:r>
              <w:rPr>
                <w:rFonts w:cs="Arial"/>
                <w:sz w:val="24"/>
                <w:szCs w:val="24"/>
              </w:rPr>
              <w:t>2</w:t>
            </w:r>
            <w:r w:rsidR="00051CD5">
              <w:rPr>
                <w:rFonts w:cs="Arial"/>
                <w:sz w:val="24"/>
                <w:szCs w:val="24"/>
              </w:rPr>
              <w:t xml:space="preserve"> CD</w:t>
            </w:r>
            <w:r w:rsidR="006F76BC" w:rsidRPr="00583C85">
              <w:rPr>
                <w:rFonts w:cs="Arial"/>
                <w:sz w:val="24"/>
                <w:szCs w:val="24"/>
              </w:rPr>
              <w:t xml:space="preserve"> R 50</w:t>
            </w:r>
            <w:r w:rsidR="00583C85">
              <w:rPr>
                <w:rFonts w:cs="Arial"/>
                <w:sz w:val="24"/>
                <w:szCs w:val="24"/>
              </w:rPr>
              <w:t>:</w:t>
            </w:r>
            <w:r w:rsidR="006F76BC" w:rsidRPr="00583C85">
              <w:rPr>
                <w:rFonts w:cs="Arial"/>
                <w:sz w:val="24"/>
                <w:szCs w:val="24"/>
              </w:rPr>
              <w:t xml:space="preserve"> </w:t>
            </w:r>
            <w:r w:rsidR="006F76BC" w:rsidRPr="00583C85">
              <w:rPr>
                <w:sz w:val="24"/>
                <w:szCs w:val="24"/>
              </w:rPr>
              <w:t xml:space="preserve">Continuous Totalising weighing instruments </w:t>
            </w:r>
            <w:r w:rsidR="00583C85">
              <w:rPr>
                <w:sz w:val="24"/>
                <w:szCs w:val="24"/>
              </w:rPr>
              <w:t xml:space="preserve">- </w:t>
            </w:r>
            <w:r w:rsidR="00583C85" w:rsidRPr="00583C85">
              <w:rPr>
                <w:sz w:val="24"/>
                <w:szCs w:val="24"/>
              </w:rPr>
              <w:t xml:space="preserve">Part </w:t>
            </w:r>
            <w:r w:rsidR="00435BEC">
              <w:rPr>
                <w:sz w:val="24"/>
                <w:szCs w:val="24"/>
              </w:rPr>
              <w:t>3</w:t>
            </w:r>
            <w:r w:rsidR="00583C85" w:rsidRPr="00583C85">
              <w:rPr>
                <w:sz w:val="24"/>
                <w:szCs w:val="24"/>
              </w:rPr>
              <w:t xml:space="preserve"> </w:t>
            </w:r>
            <w:r w:rsidR="008D4A5C">
              <w:rPr>
                <w:sz w:val="24"/>
                <w:szCs w:val="24"/>
              </w:rPr>
              <w:t>Test Report Format</w:t>
            </w:r>
          </w:p>
        </w:tc>
      </w:tr>
      <w:tr w:rsidR="0015693D" w:rsidTr="002E680C">
        <w:trPr>
          <w:cantSplit/>
          <w:trHeight w:val="397"/>
          <w:jc w:val="center"/>
        </w:trPr>
        <w:tc>
          <w:tcPr>
            <w:tcW w:w="3227" w:type="dxa"/>
            <w:vMerge/>
            <w:tcBorders>
              <w:left w:val="nil"/>
              <w:bottom w:val="nil"/>
              <w:right w:val="nil"/>
            </w:tcBorders>
          </w:tcPr>
          <w:p w:rsidR="0015693D" w:rsidRDefault="0015693D" w:rsidP="00762300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693D" w:rsidRPr="00961210" w:rsidRDefault="0015693D" w:rsidP="0015693D">
            <w:pPr>
              <w:suppressAutoHyphens/>
              <w:rPr>
                <w:rFonts w:cs="Arial"/>
                <w:szCs w:val="22"/>
                <w:lang w:val="en-GB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15693D" w:rsidRPr="006B2453" w:rsidRDefault="006B2453" w:rsidP="008D4A5C">
            <w:pPr>
              <w:suppressAutoHyphens/>
              <w:rPr>
                <w:rFonts w:cs="Arial"/>
                <w:b/>
                <w:sz w:val="24"/>
                <w:szCs w:val="24"/>
                <w:lang w:val="en-GB"/>
              </w:rPr>
            </w:pPr>
            <w:r>
              <w:rPr>
                <w:rFonts w:cs="Arial"/>
                <w:b/>
                <w:sz w:val="24"/>
                <w:szCs w:val="24"/>
                <w:lang w:val="en-GB"/>
              </w:rPr>
              <w:t xml:space="preserve">TC 9/SC 2 </w:t>
            </w:r>
            <w:r w:rsidRPr="006B2453">
              <w:rPr>
                <w:rFonts w:cs="Arial"/>
                <w:b/>
                <w:sz w:val="24"/>
                <w:szCs w:val="24"/>
                <w:lang w:val="en-GB"/>
              </w:rPr>
              <w:t xml:space="preserve">Comments </w:t>
            </w:r>
            <w:r w:rsidR="008D4A5C">
              <w:rPr>
                <w:rFonts w:cs="Arial"/>
                <w:b/>
                <w:sz w:val="24"/>
                <w:szCs w:val="24"/>
                <w:lang w:val="en-GB"/>
              </w:rPr>
              <w:t>Template</w:t>
            </w:r>
          </w:p>
        </w:tc>
        <w:tc>
          <w:tcPr>
            <w:tcW w:w="5180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15693D" w:rsidRDefault="0015693D" w:rsidP="00E71BEF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867C3">
              <w:rPr>
                <w:rFonts w:cs="Arial"/>
                <w:sz w:val="24"/>
                <w:szCs w:val="24"/>
                <w:lang w:val="en-GB"/>
              </w:rPr>
              <w:t>Date</w:t>
            </w:r>
            <w:r w:rsidR="00993641">
              <w:rPr>
                <w:rFonts w:cs="Arial"/>
                <w:sz w:val="24"/>
                <w:szCs w:val="24"/>
                <w:lang w:val="en-GB"/>
              </w:rPr>
              <w:t xml:space="preserve"> to return comments</w:t>
            </w:r>
            <w:r w:rsidRPr="00B867C3">
              <w:rPr>
                <w:rFonts w:cs="Arial"/>
                <w:sz w:val="24"/>
                <w:szCs w:val="24"/>
                <w:lang w:val="en-GB"/>
              </w:rPr>
              <w:t>:</w:t>
            </w:r>
            <w:r w:rsidR="00DD494E">
              <w:rPr>
                <w:rFonts w:cs="Arial"/>
                <w:sz w:val="24"/>
                <w:szCs w:val="24"/>
                <w:lang w:val="en-GB"/>
              </w:rPr>
              <w:t xml:space="preserve"> </w:t>
            </w:r>
            <w:r w:rsidR="00E71BEF">
              <w:rPr>
                <w:rFonts w:cs="Arial"/>
                <w:b/>
                <w:sz w:val="24"/>
                <w:szCs w:val="24"/>
                <w:lang w:val="en-GB"/>
              </w:rPr>
              <w:t>30 September</w:t>
            </w:r>
            <w:r w:rsidR="00DD494E" w:rsidRPr="00DD494E">
              <w:rPr>
                <w:rFonts w:cs="Arial"/>
                <w:b/>
                <w:sz w:val="24"/>
                <w:szCs w:val="24"/>
                <w:lang w:val="en-GB"/>
              </w:rPr>
              <w:t xml:space="preserve"> 20</w:t>
            </w:r>
            <w:r w:rsidR="008D4A5C">
              <w:rPr>
                <w:rFonts w:cs="Arial"/>
                <w:b/>
                <w:sz w:val="24"/>
                <w:szCs w:val="24"/>
                <w:lang w:val="en-GB"/>
              </w:rPr>
              <w:t>1</w:t>
            </w:r>
            <w:r w:rsidR="00435BEC">
              <w:rPr>
                <w:rFonts w:cs="Arial"/>
                <w:b/>
                <w:sz w:val="24"/>
                <w:szCs w:val="24"/>
                <w:lang w:val="en-GB"/>
              </w:rPr>
              <w:t>3</w:t>
            </w:r>
            <w:r w:rsidR="00715F1F">
              <w:rPr>
                <w:rFonts w:cs="Arial"/>
                <w:b/>
                <w:sz w:val="24"/>
                <w:szCs w:val="24"/>
                <w:lang w:val="en-GB"/>
              </w:rPr>
              <w:t xml:space="preserve"> </w:t>
            </w:r>
          </w:p>
        </w:tc>
      </w:tr>
      <w:tr w:rsidR="0015693D" w:rsidTr="002E680C">
        <w:trPr>
          <w:cantSplit/>
          <w:trHeight w:val="397"/>
          <w:jc w:val="center"/>
        </w:trPr>
        <w:tc>
          <w:tcPr>
            <w:tcW w:w="3227" w:type="dxa"/>
            <w:vMerge/>
            <w:tcBorders>
              <w:left w:val="nil"/>
              <w:bottom w:val="nil"/>
              <w:right w:val="nil"/>
            </w:tcBorders>
          </w:tcPr>
          <w:p w:rsidR="0015693D" w:rsidRDefault="0015693D" w:rsidP="00762300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693D" w:rsidRPr="00961210" w:rsidRDefault="0015693D" w:rsidP="00762300">
            <w:pPr>
              <w:suppressAutoHyphens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 xml:space="preserve">TC9 / </w:t>
            </w:r>
            <w:r w:rsidRPr="0092644B">
              <w:rPr>
                <w:rFonts w:cs="Arial"/>
                <w:szCs w:val="22"/>
                <w:lang w:val="en-GB"/>
              </w:rPr>
              <w:t>SC2 Secretariat</w:t>
            </w:r>
            <w:r w:rsidRPr="0092644B">
              <w:rPr>
                <w:rFonts w:cs="Arial"/>
                <w:szCs w:val="22"/>
                <w:lang w:val="en-GB"/>
              </w:rPr>
              <w:tab/>
            </w:r>
          </w:p>
        </w:tc>
        <w:tc>
          <w:tcPr>
            <w:tcW w:w="9291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15693D" w:rsidRDefault="0015693D" w:rsidP="00762300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2644B">
              <w:rPr>
                <w:rFonts w:cs="Arial"/>
                <w:szCs w:val="22"/>
                <w:lang w:val="en-GB"/>
              </w:rPr>
              <w:t>United Kingdom</w:t>
            </w:r>
            <w:r>
              <w:rPr>
                <w:rFonts w:cs="Arial"/>
                <w:szCs w:val="22"/>
                <w:lang w:val="en-GB"/>
              </w:rPr>
              <w:t xml:space="preserve"> (</w:t>
            </w:r>
            <w:hyperlink r:id="rId8" w:history="1">
              <w:r w:rsidR="005A2078" w:rsidRPr="00902050">
                <w:rPr>
                  <w:rStyle w:val="Hyperlink"/>
                  <w:rFonts w:cs="Arial"/>
                  <w:szCs w:val="22"/>
                  <w:lang w:val="en-GB"/>
                </w:rPr>
                <w:t>morayo.awosola@nmo.gov.uk</w:t>
              </w:r>
            </w:hyperlink>
            <w:r>
              <w:rPr>
                <w:rFonts w:cs="Arial"/>
                <w:szCs w:val="22"/>
                <w:lang w:val="en-GB"/>
              </w:rPr>
              <w:t xml:space="preserve">) </w:t>
            </w:r>
          </w:p>
        </w:tc>
      </w:tr>
    </w:tbl>
    <w:p w:rsidR="0015693D" w:rsidRPr="0092644B" w:rsidRDefault="0015693D" w:rsidP="0092644B">
      <w:pPr>
        <w:suppressAutoHyphens/>
        <w:rPr>
          <w:rFonts w:cs="Arial"/>
          <w:szCs w:val="22"/>
          <w:lang w:val="en-GB"/>
        </w:rPr>
      </w:pPr>
    </w:p>
    <w:tbl>
      <w:tblPr>
        <w:tblW w:w="13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32"/>
        <w:gridCol w:w="1532"/>
        <w:gridCol w:w="1901"/>
        <w:gridCol w:w="4132"/>
        <w:gridCol w:w="4132"/>
      </w:tblGrid>
      <w:tr w:rsidR="001E1E81" w:rsidRPr="004978B5" w:rsidTr="001E1E81">
        <w:trPr>
          <w:cantSplit/>
          <w:trHeight w:val="340"/>
          <w:tblHeader/>
          <w:jc w:val="center"/>
        </w:trPr>
        <w:tc>
          <w:tcPr>
            <w:tcW w:w="1532" w:type="dxa"/>
          </w:tcPr>
          <w:p w:rsidR="001E1E81" w:rsidRPr="004978B5" w:rsidRDefault="001E1E81" w:rsidP="00FD33A2">
            <w:pPr>
              <w:suppressAutoHyphens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Member / Liaison</w:t>
            </w:r>
          </w:p>
        </w:tc>
        <w:tc>
          <w:tcPr>
            <w:tcW w:w="1532" w:type="dxa"/>
            <w:vAlign w:val="center"/>
          </w:tcPr>
          <w:p w:rsidR="001E1E81" w:rsidRPr="004978B5" w:rsidRDefault="001E1E81" w:rsidP="00762300">
            <w:pPr>
              <w:suppressAutoHyphens/>
              <w:jc w:val="center"/>
              <w:rPr>
                <w:rFonts w:ascii="Times New Roman" w:hAnsi="Times New Roman"/>
                <w:b/>
                <w:lang w:val="en-GB"/>
              </w:rPr>
            </w:pPr>
            <w:r w:rsidRPr="004978B5">
              <w:rPr>
                <w:rFonts w:ascii="Times New Roman" w:hAnsi="Times New Roman"/>
                <w:b/>
                <w:lang w:val="en-GB"/>
              </w:rPr>
              <w:t>Page number</w:t>
            </w:r>
          </w:p>
        </w:tc>
        <w:tc>
          <w:tcPr>
            <w:tcW w:w="1901" w:type="dxa"/>
            <w:vAlign w:val="center"/>
          </w:tcPr>
          <w:p w:rsidR="001E1E81" w:rsidRPr="004978B5" w:rsidRDefault="001E1E81" w:rsidP="00762300">
            <w:pPr>
              <w:suppressAutoHyphens/>
              <w:jc w:val="center"/>
              <w:rPr>
                <w:rFonts w:ascii="Times New Roman" w:hAnsi="Times New Roman"/>
                <w:b/>
                <w:lang w:val="en-GB"/>
              </w:rPr>
            </w:pPr>
            <w:r w:rsidRPr="004978B5">
              <w:rPr>
                <w:rFonts w:ascii="Times New Roman" w:hAnsi="Times New Roman"/>
                <w:b/>
                <w:lang w:val="en-GB"/>
              </w:rPr>
              <w:t>Document clause</w:t>
            </w:r>
          </w:p>
        </w:tc>
        <w:tc>
          <w:tcPr>
            <w:tcW w:w="4132" w:type="dxa"/>
            <w:vAlign w:val="center"/>
          </w:tcPr>
          <w:p w:rsidR="001E1E81" w:rsidRPr="004978B5" w:rsidRDefault="001E1E81" w:rsidP="00762300">
            <w:pPr>
              <w:suppressAutoHyphens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Member</w:t>
            </w:r>
            <w:r w:rsidR="00D5502D">
              <w:rPr>
                <w:rFonts w:ascii="Times New Roman" w:hAnsi="Times New Roman"/>
                <w:b/>
                <w:lang w:val="en-GB"/>
              </w:rPr>
              <w:t>’s</w:t>
            </w:r>
            <w:r>
              <w:rPr>
                <w:rFonts w:ascii="Times New Roman" w:hAnsi="Times New Roman"/>
                <w:b/>
                <w:lang w:val="en-GB"/>
              </w:rPr>
              <w:t xml:space="preserve"> </w:t>
            </w:r>
            <w:r w:rsidRPr="004978B5">
              <w:rPr>
                <w:rFonts w:ascii="Times New Roman" w:hAnsi="Times New Roman"/>
                <w:b/>
                <w:lang w:val="en-GB"/>
              </w:rPr>
              <w:t>Comment</w:t>
            </w:r>
            <w:r w:rsidR="0097752A">
              <w:rPr>
                <w:rFonts w:ascii="Times New Roman" w:hAnsi="Times New Roman"/>
                <w:b/>
                <w:lang w:val="en-GB"/>
              </w:rPr>
              <w:t>(</w:t>
            </w:r>
            <w:r>
              <w:rPr>
                <w:rFonts w:ascii="Times New Roman" w:hAnsi="Times New Roman"/>
                <w:b/>
                <w:lang w:val="en-GB"/>
              </w:rPr>
              <w:t>s</w:t>
            </w:r>
            <w:r w:rsidR="0097752A">
              <w:rPr>
                <w:rFonts w:ascii="Times New Roman" w:hAnsi="Times New Roman"/>
                <w:b/>
                <w:lang w:val="en-GB"/>
              </w:rPr>
              <w:t>)</w:t>
            </w:r>
          </w:p>
        </w:tc>
        <w:tc>
          <w:tcPr>
            <w:tcW w:w="4132" w:type="dxa"/>
          </w:tcPr>
          <w:p w:rsidR="001E1E81" w:rsidRDefault="0097752A" w:rsidP="0097752A">
            <w:pPr>
              <w:suppressAutoHyphens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Member’s Proposal(s)</w:t>
            </w:r>
          </w:p>
        </w:tc>
      </w:tr>
      <w:tr w:rsidR="001E1E81" w:rsidTr="001E1E81">
        <w:trPr>
          <w:cantSplit/>
          <w:trHeight w:val="340"/>
          <w:jc w:val="center"/>
        </w:trPr>
        <w:tc>
          <w:tcPr>
            <w:tcW w:w="1532" w:type="dxa"/>
          </w:tcPr>
          <w:p w:rsidR="001E1E81" w:rsidRPr="00DF6DDE" w:rsidRDefault="001E1E81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1E1E81" w:rsidRPr="00DF6DDE" w:rsidRDefault="001E1E81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901" w:type="dxa"/>
          </w:tcPr>
          <w:p w:rsidR="001E1E81" w:rsidRPr="00DF6DDE" w:rsidRDefault="001E1E81" w:rsidP="008F767B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4132" w:type="dxa"/>
          </w:tcPr>
          <w:p w:rsidR="001E1E81" w:rsidRPr="00722B60" w:rsidRDefault="001E1E81" w:rsidP="00762300">
            <w:pPr>
              <w:suppressAutoHyphens/>
              <w:jc w:val="both"/>
              <w:rPr>
                <w:rFonts w:cs="Arial"/>
                <w:color w:val="7030A0"/>
                <w:lang w:val="en-GB"/>
              </w:rPr>
            </w:pPr>
          </w:p>
        </w:tc>
        <w:tc>
          <w:tcPr>
            <w:tcW w:w="4132" w:type="dxa"/>
          </w:tcPr>
          <w:p w:rsidR="001E1E81" w:rsidRPr="00722B60" w:rsidRDefault="001E1E81" w:rsidP="00762300">
            <w:pPr>
              <w:suppressAutoHyphens/>
              <w:jc w:val="both"/>
              <w:rPr>
                <w:rFonts w:cs="Arial"/>
                <w:color w:val="7030A0"/>
                <w:lang w:val="en-GB"/>
              </w:rPr>
            </w:pPr>
          </w:p>
        </w:tc>
      </w:tr>
      <w:tr w:rsidR="001E1E81" w:rsidTr="001E1E81">
        <w:trPr>
          <w:cantSplit/>
          <w:trHeight w:val="340"/>
          <w:jc w:val="center"/>
        </w:trPr>
        <w:tc>
          <w:tcPr>
            <w:tcW w:w="1532" w:type="dxa"/>
          </w:tcPr>
          <w:p w:rsidR="001E1E81" w:rsidRPr="00DF6DDE" w:rsidRDefault="001E1E81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1E1E81" w:rsidRPr="00DF6DDE" w:rsidRDefault="001E1E81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901" w:type="dxa"/>
          </w:tcPr>
          <w:p w:rsidR="001E1E81" w:rsidRPr="00BC05FC" w:rsidRDefault="001E1E81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4132" w:type="dxa"/>
          </w:tcPr>
          <w:p w:rsidR="001E1E81" w:rsidRPr="007145E8" w:rsidRDefault="001E1E81" w:rsidP="007145E8">
            <w:pPr>
              <w:suppressAutoHyphens/>
              <w:rPr>
                <w:rFonts w:cs="Arial"/>
                <w:lang w:val="en-US"/>
              </w:rPr>
            </w:pPr>
          </w:p>
        </w:tc>
        <w:tc>
          <w:tcPr>
            <w:tcW w:w="4132" w:type="dxa"/>
          </w:tcPr>
          <w:p w:rsidR="001E1E81" w:rsidRPr="007145E8" w:rsidRDefault="001E1E81" w:rsidP="007145E8">
            <w:pPr>
              <w:suppressAutoHyphens/>
              <w:rPr>
                <w:rFonts w:cs="Arial"/>
                <w:lang w:val="en-US"/>
              </w:rPr>
            </w:pPr>
          </w:p>
        </w:tc>
      </w:tr>
      <w:tr w:rsidR="001E1E81" w:rsidTr="001E1E81">
        <w:trPr>
          <w:cantSplit/>
          <w:trHeight w:val="340"/>
          <w:jc w:val="center"/>
        </w:trPr>
        <w:tc>
          <w:tcPr>
            <w:tcW w:w="1532" w:type="dxa"/>
          </w:tcPr>
          <w:p w:rsidR="001E1E81" w:rsidRPr="00DF6DDE" w:rsidRDefault="001E1E81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1E1E81" w:rsidRPr="00DF6DDE" w:rsidRDefault="001E1E81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901" w:type="dxa"/>
          </w:tcPr>
          <w:p w:rsidR="001E1E81" w:rsidRPr="00DF6DDE" w:rsidRDefault="001E1E81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4132" w:type="dxa"/>
          </w:tcPr>
          <w:p w:rsidR="001E1E81" w:rsidRDefault="001E1E81" w:rsidP="00776BF4">
            <w:pPr>
              <w:suppressAutoHyphens/>
              <w:ind w:left="36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32" w:type="dxa"/>
          </w:tcPr>
          <w:p w:rsidR="001E1E81" w:rsidRDefault="001E1E81" w:rsidP="00776BF4">
            <w:pPr>
              <w:suppressAutoHyphens/>
              <w:ind w:left="360"/>
              <w:rPr>
                <w:rFonts w:ascii="Times New Roman" w:hAnsi="Times New Roman"/>
                <w:lang w:val="en-GB"/>
              </w:rPr>
            </w:pPr>
          </w:p>
        </w:tc>
      </w:tr>
      <w:tr w:rsidR="001E1E81" w:rsidTr="001E1E81">
        <w:trPr>
          <w:cantSplit/>
          <w:trHeight w:val="340"/>
          <w:jc w:val="center"/>
        </w:trPr>
        <w:tc>
          <w:tcPr>
            <w:tcW w:w="1532" w:type="dxa"/>
          </w:tcPr>
          <w:p w:rsidR="001E1E81" w:rsidRPr="00DF6DDE" w:rsidRDefault="001E1E81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1E1E81" w:rsidRPr="00DF6DDE" w:rsidRDefault="001E1E81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901" w:type="dxa"/>
          </w:tcPr>
          <w:p w:rsidR="001E1E81" w:rsidRPr="00DF6DDE" w:rsidRDefault="001E1E81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4132" w:type="dxa"/>
          </w:tcPr>
          <w:p w:rsidR="001E1E81" w:rsidRDefault="001E1E81" w:rsidP="00DF6DDE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32" w:type="dxa"/>
          </w:tcPr>
          <w:p w:rsidR="001E1E81" w:rsidRDefault="001E1E81" w:rsidP="00DF6DDE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1E1E81" w:rsidTr="001E1E81">
        <w:trPr>
          <w:cantSplit/>
          <w:trHeight w:val="340"/>
          <w:jc w:val="center"/>
        </w:trPr>
        <w:tc>
          <w:tcPr>
            <w:tcW w:w="1532" w:type="dxa"/>
          </w:tcPr>
          <w:p w:rsidR="001E1E81" w:rsidRPr="00DF6DDE" w:rsidRDefault="001E1E81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1E1E81" w:rsidRPr="00DF6DDE" w:rsidRDefault="001E1E81" w:rsidP="00A31764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901" w:type="dxa"/>
          </w:tcPr>
          <w:p w:rsidR="001E1E81" w:rsidRPr="00DF6DDE" w:rsidRDefault="001E1E81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4132" w:type="dxa"/>
          </w:tcPr>
          <w:p w:rsidR="001E1E81" w:rsidRDefault="001E1E81" w:rsidP="00DF6DDE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32" w:type="dxa"/>
          </w:tcPr>
          <w:p w:rsidR="001E1E81" w:rsidRDefault="001E1E81" w:rsidP="00DF6DDE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1E1E81" w:rsidTr="001E1E81">
        <w:trPr>
          <w:cantSplit/>
          <w:trHeight w:val="340"/>
          <w:jc w:val="center"/>
        </w:trPr>
        <w:tc>
          <w:tcPr>
            <w:tcW w:w="1532" w:type="dxa"/>
          </w:tcPr>
          <w:p w:rsidR="001E1E81" w:rsidRPr="00DF6DDE" w:rsidRDefault="001E1E81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1E1E81" w:rsidRPr="00DF6DDE" w:rsidRDefault="001E1E81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901" w:type="dxa"/>
          </w:tcPr>
          <w:p w:rsidR="001E1E81" w:rsidRPr="00DF6DDE" w:rsidRDefault="001E1E81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4132" w:type="dxa"/>
          </w:tcPr>
          <w:p w:rsidR="001E1E81" w:rsidRDefault="001E1E81" w:rsidP="0088422F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32" w:type="dxa"/>
          </w:tcPr>
          <w:p w:rsidR="001E1E81" w:rsidRDefault="001E1E81" w:rsidP="0088422F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1E1E81" w:rsidTr="001E1E81">
        <w:trPr>
          <w:cantSplit/>
          <w:trHeight w:val="340"/>
          <w:jc w:val="center"/>
        </w:trPr>
        <w:tc>
          <w:tcPr>
            <w:tcW w:w="1532" w:type="dxa"/>
          </w:tcPr>
          <w:p w:rsidR="001E1E81" w:rsidRPr="00DF6DDE" w:rsidRDefault="001E1E81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1E1E81" w:rsidRPr="00DF6DDE" w:rsidRDefault="001E1E81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901" w:type="dxa"/>
          </w:tcPr>
          <w:p w:rsidR="001E1E81" w:rsidRPr="00A31764" w:rsidRDefault="001E1E81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4132" w:type="dxa"/>
          </w:tcPr>
          <w:p w:rsidR="001E1E81" w:rsidRPr="00023189" w:rsidRDefault="001E1E81" w:rsidP="00023189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32" w:type="dxa"/>
          </w:tcPr>
          <w:p w:rsidR="001E1E81" w:rsidRPr="00023189" w:rsidRDefault="001E1E81" w:rsidP="00023189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1E1E81" w:rsidTr="001E1E81">
        <w:trPr>
          <w:cantSplit/>
          <w:trHeight w:val="340"/>
          <w:jc w:val="center"/>
        </w:trPr>
        <w:tc>
          <w:tcPr>
            <w:tcW w:w="1532" w:type="dxa"/>
          </w:tcPr>
          <w:p w:rsidR="001E1E81" w:rsidRPr="00DF6DDE" w:rsidRDefault="001E1E81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1E1E81" w:rsidRPr="00DF6DDE" w:rsidRDefault="001E1E81" w:rsidP="00A31764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901" w:type="dxa"/>
          </w:tcPr>
          <w:p w:rsidR="001E1E81" w:rsidRPr="00A31764" w:rsidRDefault="001E1E81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4132" w:type="dxa"/>
          </w:tcPr>
          <w:p w:rsidR="001E1E81" w:rsidRDefault="001E1E81" w:rsidP="008C4768">
            <w:pPr>
              <w:spacing w:after="12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32" w:type="dxa"/>
          </w:tcPr>
          <w:p w:rsidR="001E1E81" w:rsidRDefault="001E1E81" w:rsidP="008C4768">
            <w:pPr>
              <w:spacing w:after="120"/>
              <w:rPr>
                <w:rFonts w:ascii="Times New Roman" w:hAnsi="Times New Roman"/>
                <w:lang w:val="en-GB"/>
              </w:rPr>
            </w:pPr>
          </w:p>
        </w:tc>
      </w:tr>
      <w:tr w:rsidR="001E1E81" w:rsidTr="001E1E81">
        <w:trPr>
          <w:cantSplit/>
          <w:trHeight w:val="340"/>
          <w:jc w:val="center"/>
        </w:trPr>
        <w:tc>
          <w:tcPr>
            <w:tcW w:w="1532" w:type="dxa"/>
          </w:tcPr>
          <w:p w:rsidR="001E1E81" w:rsidRPr="00DF6DDE" w:rsidRDefault="001E1E81" w:rsidP="00E13E91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1E1E81" w:rsidRDefault="001E1E8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1E1E81" w:rsidRDefault="001E1E8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32" w:type="dxa"/>
          </w:tcPr>
          <w:p w:rsidR="001E1E81" w:rsidRDefault="001E1E81" w:rsidP="00C8103C">
            <w:pPr>
              <w:suppressAutoHyphens/>
              <w:jc w:val="both"/>
              <w:rPr>
                <w:rFonts w:cs="Arial"/>
                <w:color w:val="7030A0"/>
                <w:lang w:val="en-GB"/>
              </w:rPr>
            </w:pPr>
          </w:p>
        </w:tc>
        <w:tc>
          <w:tcPr>
            <w:tcW w:w="4132" w:type="dxa"/>
          </w:tcPr>
          <w:p w:rsidR="001E1E81" w:rsidRDefault="001E1E81" w:rsidP="00C8103C">
            <w:pPr>
              <w:suppressAutoHyphens/>
              <w:jc w:val="both"/>
              <w:rPr>
                <w:rFonts w:cs="Arial"/>
                <w:color w:val="7030A0"/>
                <w:lang w:val="en-GB"/>
              </w:rPr>
            </w:pPr>
          </w:p>
        </w:tc>
      </w:tr>
      <w:tr w:rsidR="001E1E81" w:rsidTr="001E1E81">
        <w:trPr>
          <w:cantSplit/>
          <w:trHeight w:val="340"/>
          <w:jc w:val="center"/>
        </w:trPr>
        <w:tc>
          <w:tcPr>
            <w:tcW w:w="1532" w:type="dxa"/>
          </w:tcPr>
          <w:p w:rsidR="001E1E81" w:rsidRPr="00DF6DDE" w:rsidRDefault="001E1E81" w:rsidP="00E13E91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1E1E81" w:rsidRDefault="001E1E8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1E1E81" w:rsidRDefault="001E1E8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32" w:type="dxa"/>
          </w:tcPr>
          <w:p w:rsidR="001E1E81" w:rsidRDefault="001E1E81" w:rsidP="00C8103C">
            <w:pPr>
              <w:suppressAutoHyphens/>
              <w:jc w:val="both"/>
              <w:rPr>
                <w:rFonts w:cs="Arial"/>
                <w:color w:val="7030A0"/>
                <w:lang w:val="en-GB"/>
              </w:rPr>
            </w:pPr>
          </w:p>
        </w:tc>
        <w:tc>
          <w:tcPr>
            <w:tcW w:w="4132" w:type="dxa"/>
          </w:tcPr>
          <w:p w:rsidR="001E1E81" w:rsidRDefault="001E1E81" w:rsidP="00C8103C">
            <w:pPr>
              <w:suppressAutoHyphens/>
              <w:jc w:val="both"/>
              <w:rPr>
                <w:rFonts w:cs="Arial"/>
                <w:color w:val="7030A0"/>
                <w:lang w:val="en-GB"/>
              </w:rPr>
            </w:pPr>
          </w:p>
        </w:tc>
      </w:tr>
      <w:tr w:rsidR="001E1E81" w:rsidTr="001E1E81">
        <w:trPr>
          <w:cantSplit/>
          <w:trHeight w:val="340"/>
          <w:jc w:val="center"/>
        </w:trPr>
        <w:tc>
          <w:tcPr>
            <w:tcW w:w="1532" w:type="dxa"/>
          </w:tcPr>
          <w:p w:rsidR="001E1E81" w:rsidRPr="00DF6DDE" w:rsidRDefault="001E1E81" w:rsidP="00E13E91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1E1E81" w:rsidRDefault="001E1E8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1E1E81" w:rsidRDefault="001E1E8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32" w:type="dxa"/>
          </w:tcPr>
          <w:p w:rsidR="001E1E81" w:rsidRDefault="001E1E81" w:rsidP="00C8103C">
            <w:pPr>
              <w:suppressAutoHyphens/>
              <w:jc w:val="both"/>
              <w:rPr>
                <w:rFonts w:cs="Arial"/>
                <w:color w:val="7030A0"/>
                <w:lang w:val="en-GB"/>
              </w:rPr>
            </w:pPr>
          </w:p>
        </w:tc>
        <w:tc>
          <w:tcPr>
            <w:tcW w:w="4132" w:type="dxa"/>
          </w:tcPr>
          <w:p w:rsidR="001E1E81" w:rsidRDefault="001E1E81" w:rsidP="00C8103C">
            <w:pPr>
              <w:suppressAutoHyphens/>
              <w:jc w:val="both"/>
              <w:rPr>
                <w:rFonts w:cs="Arial"/>
                <w:color w:val="7030A0"/>
                <w:lang w:val="en-GB"/>
              </w:rPr>
            </w:pPr>
          </w:p>
        </w:tc>
      </w:tr>
      <w:tr w:rsidR="001E1E81" w:rsidTr="001E1E81">
        <w:trPr>
          <w:cantSplit/>
          <w:trHeight w:val="340"/>
          <w:jc w:val="center"/>
        </w:trPr>
        <w:tc>
          <w:tcPr>
            <w:tcW w:w="1532" w:type="dxa"/>
          </w:tcPr>
          <w:p w:rsidR="001E1E81" w:rsidRPr="00DF6DDE" w:rsidRDefault="001E1E81" w:rsidP="00E13E91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1E1E81" w:rsidRDefault="001E1E8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1E1E81" w:rsidRDefault="001E1E81" w:rsidP="00CE47BE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32" w:type="dxa"/>
          </w:tcPr>
          <w:p w:rsidR="001E1E81" w:rsidRDefault="001E1E81" w:rsidP="00596722">
            <w:pPr>
              <w:suppressAutoHyphens/>
              <w:jc w:val="both"/>
              <w:rPr>
                <w:rFonts w:cs="Arial"/>
                <w:color w:val="7030A0"/>
                <w:lang w:val="en-GB"/>
              </w:rPr>
            </w:pPr>
          </w:p>
        </w:tc>
        <w:tc>
          <w:tcPr>
            <w:tcW w:w="4132" w:type="dxa"/>
          </w:tcPr>
          <w:p w:rsidR="001E1E81" w:rsidRDefault="001E1E81" w:rsidP="00596722">
            <w:pPr>
              <w:suppressAutoHyphens/>
              <w:jc w:val="both"/>
              <w:rPr>
                <w:rFonts w:cs="Arial"/>
                <w:color w:val="7030A0"/>
                <w:lang w:val="en-GB"/>
              </w:rPr>
            </w:pPr>
          </w:p>
        </w:tc>
      </w:tr>
      <w:tr w:rsidR="001E1E81" w:rsidTr="001E1E81">
        <w:trPr>
          <w:cantSplit/>
          <w:trHeight w:val="340"/>
          <w:jc w:val="center"/>
        </w:trPr>
        <w:tc>
          <w:tcPr>
            <w:tcW w:w="1532" w:type="dxa"/>
          </w:tcPr>
          <w:p w:rsidR="001E1E81" w:rsidRPr="00DF6DDE" w:rsidRDefault="001E1E81" w:rsidP="003F015F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1E1E81" w:rsidRDefault="001E1E81" w:rsidP="003F015F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1E1E81" w:rsidRDefault="001E1E81" w:rsidP="00D47305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32" w:type="dxa"/>
          </w:tcPr>
          <w:p w:rsidR="001E1E81" w:rsidRPr="00D47305" w:rsidRDefault="001E1E81" w:rsidP="00A856DD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32" w:type="dxa"/>
          </w:tcPr>
          <w:p w:rsidR="001E1E81" w:rsidRPr="00D47305" w:rsidRDefault="001E1E81" w:rsidP="00A856DD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1E1E81" w:rsidTr="001E1E81">
        <w:trPr>
          <w:cantSplit/>
          <w:trHeight w:val="340"/>
          <w:jc w:val="center"/>
        </w:trPr>
        <w:tc>
          <w:tcPr>
            <w:tcW w:w="1532" w:type="dxa"/>
          </w:tcPr>
          <w:p w:rsidR="001E1E81" w:rsidRPr="00DF6DDE" w:rsidRDefault="001E1E81" w:rsidP="00E13E91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1E1E81" w:rsidRDefault="001E1E81" w:rsidP="008F61B8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1E1E81" w:rsidRDefault="001E1E81" w:rsidP="008F61B8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32" w:type="dxa"/>
          </w:tcPr>
          <w:p w:rsidR="001E1E81" w:rsidRDefault="001E1E81" w:rsidP="008E47C7">
            <w:pPr>
              <w:suppressAutoHyphens/>
              <w:jc w:val="both"/>
              <w:rPr>
                <w:rFonts w:cs="Arial"/>
                <w:color w:val="7030A0"/>
                <w:lang w:val="en-GB"/>
              </w:rPr>
            </w:pPr>
          </w:p>
        </w:tc>
        <w:tc>
          <w:tcPr>
            <w:tcW w:w="4132" w:type="dxa"/>
          </w:tcPr>
          <w:p w:rsidR="001E1E81" w:rsidRDefault="001E1E81" w:rsidP="008E47C7">
            <w:pPr>
              <w:suppressAutoHyphens/>
              <w:jc w:val="both"/>
              <w:rPr>
                <w:rFonts w:cs="Arial"/>
                <w:color w:val="7030A0"/>
                <w:lang w:val="en-GB"/>
              </w:rPr>
            </w:pPr>
          </w:p>
        </w:tc>
      </w:tr>
      <w:tr w:rsidR="001E1E81" w:rsidTr="001E1E81">
        <w:trPr>
          <w:cantSplit/>
          <w:trHeight w:val="340"/>
          <w:jc w:val="center"/>
        </w:trPr>
        <w:tc>
          <w:tcPr>
            <w:tcW w:w="1532" w:type="dxa"/>
          </w:tcPr>
          <w:p w:rsidR="001E1E81" w:rsidRPr="00DF6DDE" w:rsidRDefault="001E1E81" w:rsidP="00722B6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1E1E81" w:rsidRDefault="001E1E8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1E1E81" w:rsidRDefault="001E1E81" w:rsidP="00D47305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32" w:type="dxa"/>
          </w:tcPr>
          <w:p w:rsidR="001E1E81" w:rsidRPr="00D47305" w:rsidRDefault="001E1E81" w:rsidP="003F015F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32" w:type="dxa"/>
          </w:tcPr>
          <w:p w:rsidR="001E1E81" w:rsidRPr="00D47305" w:rsidRDefault="001E1E81" w:rsidP="003F015F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1E1E81" w:rsidTr="001E1E81">
        <w:trPr>
          <w:cantSplit/>
          <w:trHeight w:val="340"/>
          <w:jc w:val="center"/>
        </w:trPr>
        <w:tc>
          <w:tcPr>
            <w:tcW w:w="1532" w:type="dxa"/>
          </w:tcPr>
          <w:p w:rsidR="001E1E81" w:rsidRPr="00DF6DDE" w:rsidRDefault="001E1E81" w:rsidP="00722B6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1E1E81" w:rsidRDefault="001E1E81" w:rsidP="00D47305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1E1E81" w:rsidRDefault="001E1E81" w:rsidP="00D47305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32" w:type="dxa"/>
          </w:tcPr>
          <w:p w:rsidR="001E1E81" w:rsidRPr="00D47305" w:rsidRDefault="001E1E81" w:rsidP="00EB43B5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32" w:type="dxa"/>
          </w:tcPr>
          <w:p w:rsidR="001E1E81" w:rsidRPr="00D47305" w:rsidRDefault="001E1E81" w:rsidP="00EB43B5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1E1E81" w:rsidTr="001E1E81">
        <w:trPr>
          <w:cantSplit/>
          <w:trHeight w:val="340"/>
          <w:jc w:val="center"/>
        </w:trPr>
        <w:tc>
          <w:tcPr>
            <w:tcW w:w="1532" w:type="dxa"/>
          </w:tcPr>
          <w:p w:rsidR="001E1E81" w:rsidRPr="00DF6DDE" w:rsidRDefault="001E1E81" w:rsidP="00722B6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1E1E81" w:rsidRDefault="001E1E8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1E1E81" w:rsidRDefault="001E1E81" w:rsidP="003667DE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32" w:type="dxa"/>
          </w:tcPr>
          <w:p w:rsidR="001E1E81" w:rsidRPr="00D47305" w:rsidRDefault="001E1E81" w:rsidP="003667DE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32" w:type="dxa"/>
          </w:tcPr>
          <w:p w:rsidR="001E1E81" w:rsidRPr="00D47305" w:rsidRDefault="001E1E81" w:rsidP="003667DE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1E1E81" w:rsidTr="001E1E81">
        <w:trPr>
          <w:cantSplit/>
          <w:trHeight w:val="340"/>
          <w:jc w:val="center"/>
        </w:trPr>
        <w:tc>
          <w:tcPr>
            <w:tcW w:w="1532" w:type="dxa"/>
          </w:tcPr>
          <w:p w:rsidR="001E1E81" w:rsidRPr="00DF6DDE" w:rsidRDefault="001E1E81" w:rsidP="003667DE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1E1E81" w:rsidRDefault="001E1E81" w:rsidP="003667DE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1E1E81" w:rsidRDefault="001E1E81" w:rsidP="003667DE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32" w:type="dxa"/>
          </w:tcPr>
          <w:p w:rsidR="001E1E81" w:rsidRPr="00D47305" w:rsidRDefault="001E1E81" w:rsidP="008E47C7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32" w:type="dxa"/>
          </w:tcPr>
          <w:p w:rsidR="001E1E81" w:rsidRPr="00D47305" w:rsidRDefault="001E1E81" w:rsidP="008E47C7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1E1E81" w:rsidTr="001E1E81">
        <w:trPr>
          <w:cantSplit/>
          <w:trHeight w:val="340"/>
          <w:jc w:val="center"/>
        </w:trPr>
        <w:tc>
          <w:tcPr>
            <w:tcW w:w="1532" w:type="dxa"/>
          </w:tcPr>
          <w:p w:rsidR="001E1E81" w:rsidRPr="00DF6DDE" w:rsidRDefault="001E1E81" w:rsidP="00D524DC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1E1E81" w:rsidRDefault="001E1E81" w:rsidP="00D524DC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1E1E81" w:rsidRDefault="001E1E81" w:rsidP="00D524DC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32" w:type="dxa"/>
          </w:tcPr>
          <w:p w:rsidR="001E1E81" w:rsidRDefault="001E1E81" w:rsidP="00B20EB9">
            <w:pPr>
              <w:suppressAutoHyphens/>
              <w:jc w:val="both"/>
              <w:rPr>
                <w:rFonts w:cs="Arial"/>
                <w:color w:val="7030A0"/>
                <w:lang w:val="en-GB"/>
              </w:rPr>
            </w:pPr>
          </w:p>
        </w:tc>
        <w:tc>
          <w:tcPr>
            <w:tcW w:w="4132" w:type="dxa"/>
          </w:tcPr>
          <w:p w:rsidR="001E1E81" w:rsidRDefault="001E1E81" w:rsidP="00B20EB9">
            <w:pPr>
              <w:suppressAutoHyphens/>
              <w:jc w:val="both"/>
              <w:rPr>
                <w:rFonts w:cs="Arial"/>
                <w:color w:val="7030A0"/>
                <w:lang w:val="en-GB"/>
              </w:rPr>
            </w:pPr>
          </w:p>
        </w:tc>
      </w:tr>
    </w:tbl>
    <w:p w:rsidR="00CB4345" w:rsidRDefault="00CB4345" w:rsidP="00C2100C"/>
    <w:sectPr w:rsidR="00CB4345" w:rsidSect="00762300">
      <w:footerReference w:type="default" r:id="rId9"/>
      <w:footnotePr>
        <w:numRestart w:val="eachPage"/>
      </w:footnotePr>
      <w:endnotePr>
        <w:numFmt w:val="decimal"/>
      </w:endnotePr>
      <w:pgSz w:w="16838" w:h="11906" w:orient="landscape" w:code="9"/>
      <w:pgMar w:top="567" w:right="567" w:bottom="567" w:left="567" w:header="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70D" w:rsidRDefault="00D6570D" w:rsidP="001E539D">
      <w:r>
        <w:separator/>
      </w:r>
    </w:p>
  </w:endnote>
  <w:endnote w:type="continuationSeparator" w:id="0">
    <w:p w:rsidR="00D6570D" w:rsidRDefault="00D6570D" w:rsidP="001E53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650"/>
      <w:gridCol w:w="14270"/>
    </w:tblGrid>
    <w:tr w:rsidR="006E038F">
      <w:tc>
        <w:tcPr>
          <w:tcW w:w="918" w:type="dxa"/>
        </w:tcPr>
        <w:p w:rsidR="006E038F" w:rsidRDefault="00203CCB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fldSimple w:instr=" PAGE   \* MERGEFORMAT ">
            <w:r w:rsidR="00FD33A2" w:rsidRPr="00FD33A2">
              <w:rPr>
                <w:b/>
                <w:noProof/>
                <w:color w:val="4F81BD" w:themeColor="accent1"/>
                <w:sz w:val="32"/>
                <w:szCs w:val="32"/>
              </w:rPr>
              <w:t>1</w:t>
            </w:r>
          </w:fldSimple>
        </w:p>
      </w:tc>
      <w:tc>
        <w:tcPr>
          <w:tcW w:w="7938" w:type="dxa"/>
        </w:tcPr>
        <w:p w:rsidR="006E038F" w:rsidRDefault="00203CCB">
          <w:pPr>
            <w:pStyle w:val="Footer"/>
          </w:pPr>
          <w:r w:rsidRPr="00203CCB">
            <w:rPr>
              <w:rFonts w:ascii="Times New Roman" w:hAnsi="Times New Roman"/>
              <w:b/>
              <w:bCs/>
              <w:color w:val="1F497D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alt="NMO_logo" style="width:105.75pt;height:1in">
                <v:imagedata r:id="rId1" r:href="rId2"/>
              </v:shape>
            </w:pict>
          </w:r>
          <w:r w:rsidR="00B55E66">
            <w:rPr>
              <w:rFonts w:ascii="Times New Roman" w:hAnsi="Times New Roman"/>
              <w:b/>
              <w:bCs/>
              <w:color w:val="1F497D"/>
            </w:rPr>
            <w:t xml:space="preserve">                                         OIML R50-3 2CD Comments Template                                                     </w:t>
          </w:r>
          <w:r>
            <w:rPr>
              <w:rFonts w:ascii="Times New Roman" w:hAnsi="Times New Roman"/>
              <w:b/>
              <w:bCs/>
              <w:color w:val="1F497D"/>
            </w:rPr>
            <w:fldChar w:fldCharType="begin"/>
          </w:r>
          <w:r w:rsidR="00B55E66">
            <w:rPr>
              <w:rFonts w:ascii="Times New Roman" w:hAnsi="Times New Roman"/>
              <w:b/>
              <w:bCs/>
              <w:color w:val="1F497D"/>
              <w:lang w:val="en-GB"/>
            </w:rPr>
            <w:instrText xml:space="preserve"> DATE \@ "dd MMMM yyyy" </w:instrText>
          </w:r>
          <w:r>
            <w:rPr>
              <w:rFonts w:ascii="Times New Roman" w:hAnsi="Times New Roman"/>
              <w:b/>
              <w:bCs/>
              <w:color w:val="1F497D"/>
            </w:rPr>
            <w:fldChar w:fldCharType="separate"/>
          </w:r>
          <w:r w:rsidR="00FD33A2">
            <w:rPr>
              <w:rFonts w:ascii="Times New Roman" w:hAnsi="Times New Roman"/>
              <w:b/>
              <w:bCs/>
              <w:noProof/>
              <w:color w:val="1F497D"/>
              <w:lang w:val="en-GB"/>
            </w:rPr>
            <w:t>20 June 2013</w:t>
          </w:r>
          <w:r>
            <w:rPr>
              <w:rFonts w:ascii="Times New Roman" w:hAnsi="Times New Roman"/>
              <w:b/>
              <w:bCs/>
              <w:color w:val="1F497D"/>
            </w:rPr>
            <w:fldChar w:fldCharType="end"/>
          </w:r>
          <w:r w:rsidR="00B55E66">
            <w:rPr>
              <w:rFonts w:ascii="Times New Roman" w:hAnsi="Times New Roman"/>
              <w:b/>
              <w:bCs/>
              <w:color w:val="1F497D"/>
            </w:rPr>
            <w:t xml:space="preserve">                        </w:t>
          </w:r>
        </w:p>
      </w:tc>
    </w:tr>
  </w:tbl>
  <w:p w:rsidR="006E038F" w:rsidRDefault="006E03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70D" w:rsidRDefault="00D6570D" w:rsidP="001E539D">
      <w:r>
        <w:separator/>
      </w:r>
    </w:p>
  </w:footnote>
  <w:footnote w:type="continuationSeparator" w:id="0">
    <w:p w:rsidR="00D6570D" w:rsidRDefault="00D6570D" w:rsidP="001E53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61A4"/>
    <w:multiLevelType w:val="hybridMultilevel"/>
    <w:tmpl w:val="578C1F4E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510CFF"/>
    <w:multiLevelType w:val="multilevel"/>
    <w:tmpl w:val="47BE9478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0042EA3"/>
    <w:multiLevelType w:val="hybridMultilevel"/>
    <w:tmpl w:val="C90079F6"/>
    <w:lvl w:ilvl="0" w:tplc="7F08F3BC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00C27"/>
    <w:multiLevelType w:val="hybridMultilevel"/>
    <w:tmpl w:val="1A22DE1A"/>
    <w:lvl w:ilvl="0" w:tplc="C3E6062C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73D0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562141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9D53204"/>
    <w:multiLevelType w:val="multilevel"/>
    <w:tmpl w:val="47BE9478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D404E3F"/>
    <w:multiLevelType w:val="hybridMultilevel"/>
    <w:tmpl w:val="2C621FD0"/>
    <w:lvl w:ilvl="0" w:tplc="F9EA2B8E">
      <w:start w:val="8"/>
      <w:numFmt w:val="lowerLetter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color w:val="00000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854592"/>
    <w:multiLevelType w:val="hybridMultilevel"/>
    <w:tmpl w:val="65B89DFA"/>
    <w:lvl w:ilvl="0" w:tplc="572EDF04">
      <w:start w:val="6"/>
      <w:numFmt w:val="lowerLetter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color w:val="00000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7337B5"/>
    <w:multiLevelType w:val="hybridMultilevel"/>
    <w:tmpl w:val="BB38FB1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BB776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F393618"/>
    <w:multiLevelType w:val="singleLevel"/>
    <w:tmpl w:val="0F94EC68"/>
    <w:lvl w:ilvl="0">
      <w:start w:val="2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>
    <w:nsid w:val="52554B64"/>
    <w:multiLevelType w:val="multilevel"/>
    <w:tmpl w:val="23E4499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6D164BA"/>
    <w:multiLevelType w:val="multilevel"/>
    <w:tmpl w:val="23F0F46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A442738"/>
    <w:multiLevelType w:val="multilevel"/>
    <w:tmpl w:val="F252FB7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ABB7488"/>
    <w:multiLevelType w:val="multilevel"/>
    <w:tmpl w:val="B41C098C"/>
    <w:lvl w:ilvl="0">
      <w:start w:val="1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20"/>
        </w:tabs>
        <w:ind w:left="222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40"/>
        </w:tabs>
        <w:ind w:left="294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64E5716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6A0C0D56"/>
    <w:multiLevelType w:val="hybridMultilevel"/>
    <w:tmpl w:val="50B0DA28"/>
    <w:lvl w:ilvl="0" w:tplc="E5C6A26A">
      <w:start w:val="2"/>
      <w:numFmt w:val="lowerLetter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color w:val="00000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8C603EB"/>
    <w:multiLevelType w:val="hybridMultilevel"/>
    <w:tmpl w:val="DB803928"/>
    <w:lvl w:ilvl="0" w:tplc="2AE855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4"/>
  </w:num>
  <w:num w:numId="4">
    <w:abstractNumId w:val="16"/>
  </w:num>
  <w:num w:numId="5">
    <w:abstractNumId w:val="11"/>
  </w:num>
  <w:num w:numId="6">
    <w:abstractNumId w:val="13"/>
  </w:num>
  <w:num w:numId="7">
    <w:abstractNumId w:val="12"/>
  </w:num>
  <w:num w:numId="8">
    <w:abstractNumId w:val="14"/>
  </w:num>
  <w:num w:numId="9">
    <w:abstractNumId w:val="1"/>
  </w:num>
  <w:num w:numId="10">
    <w:abstractNumId w:val="5"/>
  </w:num>
  <w:num w:numId="11">
    <w:abstractNumId w:val="9"/>
  </w:num>
  <w:num w:numId="12">
    <w:abstractNumId w:val="6"/>
  </w:num>
  <w:num w:numId="13">
    <w:abstractNumId w:val="18"/>
  </w:num>
  <w:num w:numId="14">
    <w:abstractNumId w:val="2"/>
  </w:num>
  <w:num w:numId="15">
    <w:abstractNumId w:val="17"/>
  </w:num>
  <w:num w:numId="16">
    <w:abstractNumId w:val="8"/>
  </w:num>
  <w:num w:numId="17">
    <w:abstractNumId w:val="7"/>
  </w:num>
  <w:num w:numId="18">
    <w:abstractNumId w:val="3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2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7241"/>
    <w:rsid w:val="00002DD7"/>
    <w:rsid w:val="00023189"/>
    <w:rsid w:val="00041912"/>
    <w:rsid w:val="00051CD5"/>
    <w:rsid w:val="000554C9"/>
    <w:rsid w:val="00065E96"/>
    <w:rsid w:val="0007427A"/>
    <w:rsid w:val="000802B4"/>
    <w:rsid w:val="00080957"/>
    <w:rsid w:val="000934AF"/>
    <w:rsid w:val="000C5573"/>
    <w:rsid w:val="00144615"/>
    <w:rsid w:val="0015693D"/>
    <w:rsid w:val="00174C2F"/>
    <w:rsid w:val="00186380"/>
    <w:rsid w:val="001D3016"/>
    <w:rsid w:val="001E1E81"/>
    <w:rsid w:val="001E3A21"/>
    <w:rsid w:val="001E539D"/>
    <w:rsid w:val="00203CCB"/>
    <w:rsid w:val="00233B3F"/>
    <w:rsid w:val="0026039E"/>
    <w:rsid w:val="002814DB"/>
    <w:rsid w:val="002E680C"/>
    <w:rsid w:val="002F19F9"/>
    <w:rsid w:val="00305344"/>
    <w:rsid w:val="00327556"/>
    <w:rsid w:val="00352F12"/>
    <w:rsid w:val="00355D77"/>
    <w:rsid w:val="00357E56"/>
    <w:rsid w:val="003657C7"/>
    <w:rsid w:val="0036656C"/>
    <w:rsid w:val="003667DE"/>
    <w:rsid w:val="003667F6"/>
    <w:rsid w:val="00380F9A"/>
    <w:rsid w:val="00385B0D"/>
    <w:rsid w:val="003B389D"/>
    <w:rsid w:val="003C2470"/>
    <w:rsid w:val="003D1131"/>
    <w:rsid w:val="003E2222"/>
    <w:rsid w:val="003F015F"/>
    <w:rsid w:val="003F0B1C"/>
    <w:rsid w:val="003F1E8B"/>
    <w:rsid w:val="003F666F"/>
    <w:rsid w:val="00406F44"/>
    <w:rsid w:val="00406F92"/>
    <w:rsid w:val="00407C6F"/>
    <w:rsid w:val="00435BEC"/>
    <w:rsid w:val="004454E0"/>
    <w:rsid w:val="00471E0E"/>
    <w:rsid w:val="004809F6"/>
    <w:rsid w:val="004920F4"/>
    <w:rsid w:val="004978B5"/>
    <w:rsid w:val="004B38D3"/>
    <w:rsid w:val="004D78E4"/>
    <w:rsid w:val="004E11E0"/>
    <w:rsid w:val="004F5EED"/>
    <w:rsid w:val="00502565"/>
    <w:rsid w:val="0051328E"/>
    <w:rsid w:val="00540572"/>
    <w:rsid w:val="005779CA"/>
    <w:rsid w:val="00583C85"/>
    <w:rsid w:val="00596722"/>
    <w:rsid w:val="005A2078"/>
    <w:rsid w:val="005A4EDD"/>
    <w:rsid w:val="005D0666"/>
    <w:rsid w:val="00607BC2"/>
    <w:rsid w:val="006137C6"/>
    <w:rsid w:val="00613B65"/>
    <w:rsid w:val="00616A0C"/>
    <w:rsid w:val="00640F69"/>
    <w:rsid w:val="00652326"/>
    <w:rsid w:val="00657CDB"/>
    <w:rsid w:val="00687AF7"/>
    <w:rsid w:val="0069183E"/>
    <w:rsid w:val="006B2453"/>
    <w:rsid w:val="006C50A6"/>
    <w:rsid w:val="006D18CB"/>
    <w:rsid w:val="006E038F"/>
    <w:rsid w:val="006E32E7"/>
    <w:rsid w:val="006F76BC"/>
    <w:rsid w:val="00702F22"/>
    <w:rsid w:val="00711928"/>
    <w:rsid w:val="007145E8"/>
    <w:rsid w:val="007158B6"/>
    <w:rsid w:val="00715F1F"/>
    <w:rsid w:val="00722B60"/>
    <w:rsid w:val="00750FA1"/>
    <w:rsid w:val="00762300"/>
    <w:rsid w:val="00770339"/>
    <w:rsid w:val="00776BF4"/>
    <w:rsid w:val="0078693F"/>
    <w:rsid w:val="007B3C05"/>
    <w:rsid w:val="007C4FB5"/>
    <w:rsid w:val="007E61F1"/>
    <w:rsid w:val="00822DCD"/>
    <w:rsid w:val="008609D5"/>
    <w:rsid w:val="00863816"/>
    <w:rsid w:val="0086650D"/>
    <w:rsid w:val="0088422F"/>
    <w:rsid w:val="008A2096"/>
    <w:rsid w:val="008C4768"/>
    <w:rsid w:val="008C73FA"/>
    <w:rsid w:val="008D4A5C"/>
    <w:rsid w:val="008E47C7"/>
    <w:rsid w:val="008F61B8"/>
    <w:rsid w:val="008F767B"/>
    <w:rsid w:val="009156B9"/>
    <w:rsid w:val="0092644B"/>
    <w:rsid w:val="00945607"/>
    <w:rsid w:val="00956203"/>
    <w:rsid w:val="00961210"/>
    <w:rsid w:val="009773AF"/>
    <w:rsid w:val="0097752A"/>
    <w:rsid w:val="00993641"/>
    <w:rsid w:val="00994563"/>
    <w:rsid w:val="009A0028"/>
    <w:rsid w:val="009B421E"/>
    <w:rsid w:val="009B7DB0"/>
    <w:rsid w:val="009C18C5"/>
    <w:rsid w:val="009C5E6B"/>
    <w:rsid w:val="009D503A"/>
    <w:rsid w:val="009F4F63"/>
    <w:rsid w:val="00A3164C"/>
    <w:rsid w:val="00A31764"/>
    <w:rsid w:val="00A74D0C"/>
    <w:rsid w:val="00A835A8"/>
    <w:rsid w:val="00A856DD"/>
    <w:rsid w:val="00AA31D0"/>
    <w:rsid w:val="00AA5655"/>
    <w:rsid w:val="00AE0564"/>
    <w:rsid w:val="00B175A2"/>
    <w:rsid w:val="00B17619"/>
    <w:rsid w:val="00B20EB9"/>
    <w:rsid w:val="00B27040"/>
    <w:rsid w:val="00B424E9"/>
    <w:rsid w:val="00B50292"/>
    <w:rsid w:val="00B51CE8"/>
    <w:rsid w:val="00B55E66"/>
    <w:rsid w:val="00B63610"/>
    <w:rsid w:val="00B64609"/>
    <w:rsid w:val="00B867C3"/>
    <w:rsid w:val="00B92168"/>
    <w:rsid w:val="00BC05FC"/>
    <w:rsid w:val="00BE092F"/>
    <w:rsid w:val="00C0685F"/>
    <w:rsid w:val="00C16E5A"/>
    <w:rsid w:val="00C2100C"/>
    <w:rsid w:val="00C31C70"/>
    <w:rsid w:val="00C408A7"/>
    <w:rsid w:val="00C54389"/>
    <w:rsid w:val="00C603EA"/>
    <w:rsid w:val="00C8103C"/>
    <w:rsid w:val="00C84C4D"/>
    <w:rsid w:val="00C87DD7"/>
    <w:rsid w:val="00C9375B"/>
    <w:rsid w:val="00CB4345"/>
    <w:rsid w:val="00CC0B42"/>
    <w:rsid w:val="00CC3437"/>
    <w:rsid w:val="00CE47BE"/>
    <w:rsid w:val="00CF76B5"/>
    <w:rsid w:val="00CF7781"/>
    <w:rsid w:val="00D20B1B"/>
    <w:rsid w:val="00D2497C"/>
    <w:rsid w:val="00D47305"/>
    <w:rsid w:val="00D524DC"/>
    <w:rsid w:val="00D5502D"/>
    <w:rsid w:val="00D6570D"/>
    <w:rsid w:val="00D659E5"/>
    <w:rsid w:val="00D737A5"/>
    <w:rsid w:val="00D80082"/>
    <w:rsid w:val="00D9470E"/>
    <w:rsid w:val="00D9631B"/>
    <w:rsid w:val="00D977BB"/>
    <w:rsid w:val="00DA0F0C"/>
    <w:rsid w:val="00DB07E3"/>
    <w:rsid w:val="00DB674C"/>
    <w:rsid w:val="00DC0355"/>
    <w:rsid w:val="00DD494E"/>
    <w:rsid w:val="00DD58DD"/>
    <w:rsid w:val="00DD7361"/>
    <w:rsid w:val="00DF6DDE"/>
    <w:rsid w:val="00E0675E"/>
    <w:rsid w:val="00E071A9"/>
    <w:rsid w:val="00E13E91"/>
    <w:rsid w:val="00E33C54"/>
    <w:rsid w:val="00E514F0"/>
    <w:rsid w:val="00E6127A"/>
    <w:rsid w:val="00E621E2"/>
    <w:rsid w:val="00E71BEF"/>
    <w:rsid w:val="00E864B5"/>
    <w:rsid w:val="00E874DD"/>
    <w:rsid w:val="00E9493F"/>
    <w:rsid w:val="00E95448"/>
    <w:rsid w:val="00EA15F8"/>
    <w:rsid w:val="00EB43B5"/>
    <w:rsid w:val="00ED0B07"/>
    <w:rsid w:val="00ED76CF"/>
    <w:rsid w:val="00F300CB"/>
    <w:rsid w:val="00F42A30"/>
    <w:rsid w:val="00F47241"/>
    <w:rsid w:val="00F510FD"/>
    <w:rsid w:val="00F574AF"/>
    <w:rsid w:val="00F57862"/>
    <w:rsid w:val="00F7216C"/>
    <w:rsid w:val="00F7292B"/>
    <w:rsid w:val="00F74544"/>
    <w:rsid w:val="00F805D7"/>
    <w:rsid w:val="00FD33A2"/>
    <w:rsid w:val="00FD68AB"/>
    <w:rsid w:val="00FE082E"/>
    <w:rsid w:val="00FE6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380"/>
    <w:rPr>
      <w:rFonts w:ascii="Arial" w:hAnsi="Arial"/>
      <w:sz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186380"/>
    <w:pPr>
      <w:shd w:val="clear" w:color="auto" w:fill="000080"/>
    </w:pPr>
    <w:rPr>
      <w:rFonts w:ascii="Tahoma" w:hAnsi="Tahoma"/>
    </w:rPr>
  </w:style>
  <w:style w:type="character" w:customStyle="1" w:styleId="Fort">
    <w:name w:val="Fort"/>
    <w:rsid w:val="00186380"/>
    <w:rPr>
      <w:b/>
    </w:rPr>
  </w:style>
  <w:style w:type="character" w:styleId="Emphasis">
    <w:name w:val="Emphasis"/>
    <w:basedOn w:val="DefaultParagraphFont"/>
    <w:qFormat/>
    <w:rsid w:val="00186380"/>
    <w:rPr>
      <w:i/>
    </w:rPr>
  </w:style>
  <w:style w:type="character" w:styleId="Hyperlink">
    <w:name w:val="Hyperlink"/>
    <w:basedOn w:val="DefaultParagraphFont"/>
    <w:rsid w:val="00186380"/>
    <w:rPr>
      <w:color w:val="0000FF"/>
      <w:u w:val="single"/>
    </w:rPr>
  </w:style>
  <w:style w:type="paragraph" w:styleId="Header">
    <w:name w:val="header"/>
    <w:basedOn w:val="Normal"/>
    <w:rsid w:val="00A74D0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186380"/>
    <w:pPr>
      <w:tabs>
        <w:tab w:val="center" w:pos="4320"/>
        <w:tab w:val="right" w:pos="8640"/>
      </w:tabs>
    </w:pPr>
    <w:rPr>
      <w:rFonts w:ascii="Univers" w:hAnsi="Univers"/>
      <w:sz w:val="20"/>
      <w:szCs w:val="24"/>
      <w:lang w:val="nl-NL" w:eastAsia="en-US"/>
    </w:rPr>
  </w:style>
  <w:style w:type="paragraph" w:styleId="BodyTextIndent">
    <w:name w:val="Body Text Indent"/>
    <w:basedOn w:val="Normal"/>
    <w:rsid w:val="00186380"/>
    <w:pPr>
      <w:ind w:left="720" w:hanging="720"/>
      <w:jc w:val="center"/>
    </w:pPr>
    <w:rPr>
      <w:rFonts w:ascii="Times New Roman" w:hAnsi="Times New Roman"/>
      <w:sz w:val="24"/>
      <w:lang w:val="en-US" w:eastAsia="en-US"/>
    </w:rPr>
  </w:style>
  <w:style w:type="paragraph" w:styleId="BalloonText">
    <w:name w:val="Balloon Text"/>
    <w:basedOn w:val="Normal"/>
    <w:semiHidden/>
    <w:rsid w:val="00762300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6E038F"/>
    <w:rPr>
      <w:rFonts w:ascii="Univers" w:hAnsi="Univers"/>
      <w:szCs w:val="24"/>
      <w:lang w:val="nl-NL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rayo.awosola@nmo.gov.u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CE65D2.BC658370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501</CharactersWithSpaces>
  <SharedDoc>false</SharedDoc>
  <HLinks>
    <vt:vector size="6" baseType="variant">
      <vt:variant>
        <vt:i4>7012430</vt:i4>
      </vt:variant>
      <vt:variant>
        <vt:i4>0</vt:i4>
      </vt:variant>
      <vt:variant>
        <vt:i4>0</vt:i4>
      </vt:variant>
      <vt:variant>
        <vt:i4>5</vt:i4>
      </vt:variant>
      <vt:variant>
        <vt:lpwstr>mailto:morayo.awosola@nmo.gov.uk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MorayoA</dc:creator>
  <cp:keywords/>
  <dc:description/>
  <cp:lastModifiedBy>morayoa</cp:lastModifiedBy>
  <cp:revision>12</cp:revision>
  <cp:lastPrinted>2003-08-22T12:27:00Z</cp:lastPrinted>
  <dcterms:created xsi:type="dcterms:W3CDTF">2011-05-27T13:17:00Z</dcterms:created>
  <dcterms:modified xsi:type="dcterms:W3CDTF">2013-06-20T14:07:00Z</dcterms:modified>
</cp:coreProperties>
</file>