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4F" w:rsidRDefault="00990BF9">
      <w:pPr>
        <w:tabs>
          <w:tab w:val="center" w:pos="4873"/>
          <w:tab w:val="right" w:pos="9746"/>
        </w:tabs>
        <w:suppressAutoHyphens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OIML 49</w:t>
      </w:r>
      <w:r w:rsidR="00C86CAE">
        <w:rPr>
          <w:rFonts w:ascii="Arial" w:hAnsi="Arial"/>
          <w:b/>
        </w:rPr>
        <w:t>-</w:t>
      </w:r>
      <w:r w:rsidR="0043232D">
        <w:rPr>
          <w:rFonts w:ascii="Arial" w:hAnsi="Arial"/>
          <w:b/>
        </w:rPr>
        <w:t>3</w:t>
      </w:r>
      <w:r w:rsidR="00C86CAE">
        <w:rPr>
          <w:rFonts w:ascii="Arial" w:hAnsi="Arial"/>
          <w:b/>
        </w:rPr>
        <w:t xml:space="preserve"> </w:t>
      </w:r>
      <w:del w:id="0" w:author="morayoa" w:date="2011-05-17T13:39:00Z">
        <w:r w:rsidR="00A44E31" w:rsidDel="00F653B3">
          <w:rPr>
            <w:rFonts w:ascii="Arial" w:hAnsi="Arial"/>
            <w:b/>
          </w:rPr>
          <w:delText>3</w:delText>
        </w:r>
        <w:r w:rsidR="00C86CAE" w:rsidDel="00F653B3">
          <w:rPr>
            <w:rFonts w:ascii="Arial" w:hAnsi="Arial"/>
            <w:b/>
          </w:rPr>
          <w:delText xml:space="preserve"> </w:delText>
        </w:r>
      </w:del>
      <w:ins w:id="1" w:author="morayoa" w:date="2011-05-17T13:39:00Z">
        <w:r w:rsidR="00F653B3">
          <w:rPr>
            <w:rFonts w:ascii="Arial" w:hAnsi="Arial"/>
            <w:b/>
          </w:rPr>
          <w:t>2</w:t>
        </w:r>
        <w:r w:rsidR="00F653B3">
          <w:rPr>
            <w:rFonts w:ascii="Arial" w:hAnsi="Arial"/>
            <w:b/>
          </w:rPr>
          <w:t xml:space="preserve"> </w:t>
        </w:r>
      </w:ins>
      <w:r w:rsidR="00C86CAE">
        <w:rPr>
          <w:rFonts w:ascii="Arial" w:hAnsi="Arial"/>
          <w:b/>
        </w:rPr>
        <w:t>CD</w:t>
      </w:r>
    </w:p>
    <w:p w:rsidR="000C4D4F" w:rsidRDefault="000C4D4F">
      <w:pPr>
        <w:jc w:val="center"/>
        <w:rPr>
          <w:rFonts w:ascii="Arial" w:hAnsi="Arial"/>
        </w:rPr>
      </w:pPr>
    </w:p>
    <w:p w:rsidR="000C4D4F" w:rsidRPr="00CC343E" w:rsidRDefault="000C4D4F">
      <w:pPr>
        <w:jc w:val="center"/>
        <w:rPr>
          <w:rFonts w:ascii="Arial" w:hAnsi="Arial"/>
          <w:b/>
          <w:sz w:val="28"/>
          <w:szCs w:val="28"/>
        </w:rPr>
      </w:pPr>
      <w:r w:rsidRPr="00CC343E">
        <w:rPr>
          <w:rFonts w:ascii="Arial" w:hAnsi="Arial"/>
          <w:b/>
          <w:sz w:val="28"/>
          <w:szCs w:val="28"/>
        </w:rPr>
        <w:t>Voting Form</w:t>
      </w:r>
    </w:p>
    <w:p w:rsidR="000C4D4F" w:rsidRDefault="000C4D4F">
      <w:pPr>
        <w:tabs>
          <w:tab w:val="center" w:pos="4873"/>
        </w:tabs>
        <w:suppressAutoHyphens/>
        <w:rPr>
          <w:rFonts w:ascii="Arial" w:hAnsi="Arial"/>
          <w:b/>
        </w:rPr>
      </w:pPr>
    </w:p>
    <w:p w:rsidR="000C4D4F" w:rsidRPr="001E1D92" w:rsidRDefault="008503C8">
      <w:pPr>
        <w:tabs>
          <w:tab w:val="center" w:pos="4873"/>
        </w:tabs>
        <w:suppressAutoHyphens/>
        <w:jc w:val="center"/>
        <w:rPr>
          <w:rFonts w:ascii="Arial" w:hAnsi="Arial"/>
          <w:sz w:val="24"/>
          <w:szCs w:val="24"/>
        </w:rPr>
      </w:pPr>
      <w:r w:rsidRPr="001E1D92">
        <w:rPr>
          <w:rFonts w:ascii="Arial" w:hAnsi="Arial"/>
          <w:b/>
          <w:sz w:val="24"/>
          <w:szCs w:val="24"/>
        </w:rPr>
        <w:t>OIML TC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="00990BF9">
        <w:rPr>
          <w:rFonts w:ascii="Arial" w:hAnsi="Arial"/>
          <w:b/>
          <w:sz w:val="24"/>
          <w:szCs w:val="24"/>
        </w:rPr>
        <w:t>8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Pr="001E1D92">
        <w:rPr>
          <w:rFonts w:ascii="Arial" w:hAnsi="Arial"/>
          <w:b/>
          <w:sz w:val="24"/>
          <w:szCs w:val="24"/>
        </w:rPr>
        <w:t xml:space="preserve">/ SC </w:t>
      </w:r>
      <w:r w:rsidR="00990BF9">
        <w:rPr>
          <w:rFonts w:ascii="Arial" w:hAnsi="Arial"/>
          <w:b/>
          <w:sz w:val="24"/>
          <w:szCs w:val="24"/>
        </w:rPr>
        <w:t>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Pr="003D7819" w:rsidRDefault="000C4D4F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  <w:r w:rsidRPr="003D7819">
        <w:rPr>
          <w:rFonts w:ascii="Arial" w:hAnsi="Arial"/>
          <w:sz w:val="22"/>
          <w:szCs w:val="22"/>
        </w:rPr>
        <w:t>To be returned, duly completed, before</w:t>
      </w:r>
      <w:r w:rsidRPr="003D7819">
        <w:rPr>
          <w:rFonts w:ascii="Arial" w:hAnsi="Arial"/>
          <w:sz w:val="22"/>
          <w:szCs w:val="22"/>
        </w:rPr>
        <w:tab/>
      </w:r>
      <w:r w:rsidR="00010F61" w:rsidRPr="003D7819">
        <w:rPr>
          <w:rFonts w:ascii="Arial" w:hAnsi="Arial"/>
          <w:b/>
          <w:sz w:val="22"/>
          <w:szCs w:val="22"/>
        </w:rPr>
        <w:t xml:space="preserve">30 </w:t>
      </w:r>
      <w:r w:rsidR="006D2618" w:rsidRPr="003D7819">
        <w:rPr>
          <w:rFonts w:ascii="Arial" w:hAnsi="Arial"/>
          <w:b/>
          <w:sz w:val="22"/>
          <w:szCs w:val="22"/>
        </w:rPr>
        <w:t xml:space="preserve">August </w:t>
      </w:r>
      <w:r w:rsidR="00953E10" w:rsidRPr="003D7819">
        <w:rPr>
          <w:rFonts w:ascii="Arial" w:hAnsi="Arial"/>
          <w:b/>
          <w:sz w:val="22"/>
          <w:szCs w:val="22"/>
        </w:rPr>
        <w:t>20</w:t>
      </w:r>
      <w:r w:rsidR="00010F61" w:rsidRPr="003D7819">
        <w:rPr>
          <w:rFonts w:ascii="Arial" w:hAnsi="Arial"/>
          <w:b/>
          <w:sz w:val="22"/>
          <w:szCs w:val="22"/>
        </w:rPr>
        <w:t>1</w:t>
      </w:r>
      <w:r w:rsidR="006D2618" w:rsidRPr="003D7819">
        <w:rPr>
          <w:rFonts w:ascii="Arial" w:hAnsi="Arial"/>
          <w:b/>
          <w:sz w:val="22"/>
          <w:szCs w:val="22"/>
        </w:rPr>
        <w:t>1</w:t>
      </w:r>
      <w:r w:rsidRPr="003D7819">
        <w:rPr>
          <w:rFonts w:ascii="Arial" w:hAnsi="Arial"/>
          <w:sz w:val="22"/>
          <w:szCs w:val="22"/>
        </w:rPr>
        <w:tab/>
      </w:r>
      <w:r w:rsidR="00DA75B6" w:rsidRPr="003D7819">
        <w:rPr>
          <w:rFonts w:ascii="Arial" w:hAnsi="Arial"/>
          <w:sz w:val="22"/>
          <w:szCs w:val="22"/>
        </w:rPr>
        <w:t xml:space="preserve">  </w:t>
      </w:r>
      <w:r w:rsidRPr="003D7819">
        <w:rPr>
          <w:rFonts w:ascii="Arial" w:hAnsi="Arial"/>
          <w:sz w:val="22"/>
          <w:szCs w:val="22"/>
        </w:rPr>
        <w:t>to:</w:t>
      </w:r>
    </w:p>
    <w:p w:rsidR="00FC52B0" w:rsidRPr="003D7819" w:rsidRDefault="00FC52B0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</w:p>
    <w:p w:rsidR="000C4D4F" w:rsidRPr="003D7819" w:rsidRDefault="000C4D4F" w:rsidP="003D7819">
      <w:pPr>
        <w:pStyle w:val="Heading2"/>
        <w:shd w:val="clear" w:color="auto" w:fill="FFFFFF"/>
        <w:rPr>
          <w:b w:val="0"/>
          <w:color w:val="auto"/>
          <w:sz w:val="22"/>
          <w:szCs w:val="22"/>
          <w:lang w:val="fr-FR"/>
        </w:rPr>
      </w:pPr>
      <w:r w:rsidRPr="003D7819">
        <w:rPr>
          <w:b w:val="0"/>
          <w:color w:val="auto"/>
          <w:sz w:val="22"/>
          <w:szCs w:val="22"/>
          <w:lang w:val="fr-FR"/>
        </w:rPr>
        <w:t>A renvoyer, rempli, avant le</w:t>
      </w:r>
      <w:r w:rsidRPr="003D7819">
        <w:rPr>
          <w:b w:val="0"/>
          <w:color w:val="auto"/>
          <w:sz w:val="22"/>
          <w:szCs w:val="22"/>
          <w:lang w:val="fr-FR"/>
        </w:rPr>
        <w:tab/>
      </w:r>
      <w:r w:rsidRPr="003D7819">
        <w:rPr>
          <w:b w:val="0"/>
          <w:color w:val="auto"/>
          <w:sz w:val="22"/>
          <w:szCs w:val="22"/>
          <w:lang w:val="fr-FR"/>
        </w:rPr>
        <w:tab/>
      </w:r>
      <w:r w:rsidR="00C01A68" w:rsidRPr="003D7819">
        <w:rPr>
          <w:b w:val="0"/>
          <w:color w:val="auto"/>
          <w:sz w:val="22"/>
          <w:szCs w:val="22"/>
          <w:lang w:val="fr-FR"/>
        </w:rPr>
        <w:t xml:space="preserve"> </w:t>
      </w:r>
      <w:r w:rsidR="003D7819">
        <w:rPr>
          <w:b w:val="0"/>
          <w:color w:val="auto"/>
          <w:sz w:val="22"/>
          <w:szCs w:val="22"/>
          <w:lang w:val="fr-FR"/>
        </w:rPr>
        <w:tab/>
      </w:r>
      <w:r w:rsidR="00D20A8E" w:rsidRPr="003D7819">
        <w:rPr>
          <w:color w:val="auto"/>
          <w:sz w:val="22"/>
          <w:szCs w:val="22"/>
          <w:lang w:val="fr-FR"/>
        </w:rPr>
        <w:t>30</w:t>
      </w:r>
      <w:r w:rsidR="003E27F8" w:rsidRPr="003D7819">
        <w:rPr>
          <w:color w:val="auto"/>
          <w:sz w:val="22"/>
          <w:szCs w:val="22"/>
          <w:lang w:val="fr-FR"/>
        </w:rPr>
        <w:t xml:space="preserve"> </w:t>
      </w:r>
      <w:r w:rsidR="003D7819" w:rsidRPr="003D7819">
        <w:rPr>
          <w:color w:val="auto"/>
          <w:sz w:val="22"/>
          <w:szCs w:val="22"/>
          <w:lang w:val="fr-BE"/>
        </w:rPr>
        <w:t>auguste</w:t>
      </w:r>
      <w:r w:rsidR="003E27F8" w:rsidRPr="003D7819">
        <w:rPr>
          <w:color w:val="auto"/>
          <w:sz w:val="22"/>
          <w:szCs w:val="22"/>
          <w:lang w:val="fr-BE"/>
        </w:rPr>
        <w:t xml:space="preserve"> </w:t>
      </w:r>
      <w:r w:rsidR="00C01A68" w:rsidRPr="003D7819">
        <w:rPr>
          <w:color w:val="auto"/>
          <w:sz w:val="22"/>
          <w:szCs w:val="22"/>
          <w:lang w:val="fr-BE"/>
        </w:rPr>
        <w:t>20</w:t>
      </w:r>
      <w:r w:rsidR="00D20A8E" w:rsidRPr="003D7819">
        <w:rPr>
          <w:color w:val="auto"/>
          <w:sz w:val="22"/>
          <w:szCs w:val="22"/>
          <w:lang w:val="fr-BE"/>
        </w:rPr>
        <w:t>10</w:t>
      </w:r>
      <w:r w:rsidR="00010F61" w:rsidRPr="003D7819">
        <w:rPr>
          <w:b w:val="0"/>
          <w:color w:val="auto"/>
          <w:sz w:val="22"/>
          <w:szCs w:val="22"/>
          <w:lang w:val="fr-FR"/>
        </w:rPr>
        <w:t xml:space="preserve">   </w:t>
      </w:r>
      <w:r w:rsidR="003D7819" w:rsidRPr="003D7819">
        <w:rPr>
          <w:b w:val="0"/>
          <w:color w:val="auto"/>
          <w:sz w:val="22"/>
          <w:szCs w:val="22"/>
          <w:lang w:val="fr-FR"/>
        </w:rPr>
        <w:tab/>
        <w:t xml:space="preserve">   </w:t>
      </w:r>
      <w:r w:rsidRPr="003D7819">
        <w:rPr>
          <w:b w:val="0"/>
          <w:color w:val="auto"/>
          <w:sz w:val="22"/>
          <w:szCs w:val="22"/>
          <w:lang w:val="fr-FR"/>
        </w:rPr>
        <w:t>à:</w:t>
      </w:r>
    </w:p>
    <w:p w:rsidR="000C4D4F" w:rsidRPr="00DA533D" w:rsidRDefault="003D7819">
      <w:pPr>
        <w:tabs>
          <w:tab w:val="left" w:pos="-720"/>
        </w:tabs>
        <w:suppressAutoHyphens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ab/>
      </w:r>
    </w:p>
    <w:p w:rsidR="00953E10" w:rsidRPr="00E74EA7" w:rsidRDefault="000C4D4F" w:rsidP="00953E10">
      <w:pPr>
        <w:tabs>
          <w:tab w:val="left" w:pos="-720"/>
        </w:tabs>
        <w:suppressAutoHyphens/>
        <w:rPr>
          <w:rFonts w:ascii="Arial" w:hAnsi="Arial"/>
        </w:rPr>
      </w:pPr>
      <w:r w:rsidRPr="00DA533D">
        <w:rPr>
          <w:rFonts w:ascii="Arial" w:hAnsi="Arial"/>
          <w:lang w:val="fr-FR"/>
        </w:rPr>
        <w:tab/>
      </w:r>
      <w:r w:rsidR="00953E10" w:rsidRPr="00E74EA7">
        <w:rPr>
          <w:rFonts w:ascii="Arial" w:hAnsi="Arial"/>
        </w:rPr>
        <w:t>Mr Morayo Awosola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 w:rsidRPr="00E74EA7">
        <w:rPr>
          <w:rFonts w:ascii="Arial" w:hAnsi="Arial"/>
        </w:rPr>
        <w:tab/>
      </w:r>
      <w:r w:rsidR="003D7819">
        <w:rPr>
          <w:rFonts w:ascii="Arial" w:hAnsi="Arial"/>
        </w:rPr>
        <w:t>OIML TC 8/SC 5</w:t>
      </w:r>
      <w:r>
        <w:rPr>
          <w:rFonts w:ascii="Arial" w:hAnsi="Arial"/>
        </w:rPr>
        <w:t xml:space="preserve"> Secretariat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 xml:space="preserve">National </w:t>
      </w:r>
      <w:r w:rsidR="00010F61">
        <w:rPr>
          <w:rFonts w:ascii="Arial" w:hAnsi="Arial"/>
        </w:rPr>
        <w:t>Measurement Office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</w:rPr>
            <w:t>Stanton Avenue</w:t>
          </w:r>
        </w:smartTag>
      </w:smartTag>
      <w:r w:rsidR="00F8493D">
        <w:rPr>
          <w:rFonts w:ascii="Arial" w:hAnsi="Arial"/>
        </w:rPr>
        <w:t xml:space="preserve">, </w:t>
      </w:r>
      <w:r>
        <w:rPr>
          <w:rFonts w:ascii="Arial" w:hAnsi="Arial"/>
        </w:rPr>
        <w:t>Teddington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Middlesex</w:t>
      </w:r>
      <w:r w:rsidR="00010F61">
        <w:rPr>
          <w:rFonts w:ascii="Arial" w:hAnsi="Arial"/>
        </w:rPr>
        <w:t xml:space="preserve">, </w:t>
      </w:r>
      <w:r>
        <w:rPr>
          <w:rFonts w:ascii="Arial" w:hAnsi="Arial"/>
        </w:rPr>
        <w:t>TW11 0JZ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</w:rPr>
            <w:t>United Kingdom</w:t>
          </w:r>
        </w:smartTag>
      </w:smartTag>
    </w:p>
    <w:p w:rsidR="00953E10" w:rsidRPr="005445A1" w:rsidRDefault="00990BF9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 w:cs="Arial"/>
          <w:spacing w:val="-2"/>
          <w:sz w:val="22"/>
          <w:szCs w:val="22"/>
        </w:rPr>
        <w:tab/>
      </w:r>
      <w:r w:rsidR="00953E10" w:rsidRPr="005445A1">
        <w:rPr>
          <w:rFonts w:ascii="Arial" w:hAnsi="Arial" w:cs="Arial"/>
          <w:spacing w:val="-2"/>
          <w:sz w:val="22"/>
          <w:szCs w:val="22"/>
        </w:rPr>
        <w:t>E-mail:</w:t>
      </w:r>
      <w:r w:rsidR="00953E10" w:rsidRPr="005445A1">
        <w:rPr>
          <w:rFonts w:ascii="Arial" w:hAnsi="Arial" w:cs="Arial"/>
          <w:spacing w:val="-2"/>
          <w:sz w:val="22"/>
          <w:szCs w:val="22"/>
        </w:rPr>
        <w:tab/>
        <w:t xml:space="preserve"> </w:t>
      </w:r>
      <w:hyperlink r:id="rId4" w:history="1">
        <w:r w:rsidR="00D20A8E" w:rsidRPr="005445A1">
          <w:rPr>
            <w:rStyle w:val="Hyperlink"/>
            <w:rFonts w:ascii="Arial" w:hAnsi="Arial" w:cs="Arial"/>
            <w:spacing w:val="-2"/>
            <w:sz w:val="22"/>
            <w:szCs w:val="22"/>
          </w:rPr>
          <w:t>morayo.awosola@nmo.gov.uk</w:t>
        </w:r>
      </w:hyperlink>
      <w:r w:rsidR="00953E10" w:rsidRPr="005445A1">
        <w:rPr>
          <w:rFonts w:ascii="Arial" w:hAnsi="Arial" w:cs="Arial"/>
          <w:spacing w:val="-2"/>
          <w:sz w:val="22"/>
          <w:szCs w:val="22"/>
        </w:rPr>
        <w:t xml:space="preserve">  </w:t>
      </w:r>
    </w:p>
    <w:p w:rsidR="000C4D4F" w:rsidRPr="005445A1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Vote</w:t>
      </w:r>
      <w:r w:rsidR="00061D00">
        <w:rPr>
          <w:rFonts w:ascii="Arial" w:hAnsi="Arial"/>
        </w:rPr>
        <w:t xml:space="preserve"> as </w:t>
      </w:r>
      <w:r w:rsidR="00724A7C" w:rsidRPr="00724A7C">
        <w:rPr>
          <w:rFonts w:ascii="Arial" w:hAnsi="Arial"/>
        </w:rPr>
        <w:t>P</w:t>
      </w:r>
      <w:r w:rsidR="00061D00">
        <w:rPr>
          <w:rFonts w:ascii="Arial" w:hAnsi="Arial"/>
        </w:rPr>
        <w:t>articipating</w:t>
      </w:r>
      <w:r w:rsidR="00724A7C">
        <w:rPr>
          <w:rFonts w:ascii="Arial" w:hAnsi="Arial"/>
        </w:rPr>
        <w:t xml:space="preserve"> ‘</w:t>
      </w:r>
      <w:r w:rsidR="00724A7C" w:rsidRPr="00D16167">
        <w:rPr>
          <w:rFonts w:ascii="Arial" w:hAnsi="Arial"/>
          <w:b/>
          <w:sz w:val="24"/>
          <w:szCs w:val="24"/>
        </w:rPr>
        <w:t>P</w:t>
      </w:r>
      <w:r w:rsidR="00724A7C">
        <w:rPr>
          <w:rFonts w:ascii="Arial" w:hAnsi="Arial"/>
        </w:rPr>
        <w:t xml:space="preserve">’ </w:t>
      </w:r>
      <w:r w:rsidR="00990BF9">
        <w:rPr>
          <w:rFonts w:ascii="Arial" w:hAnsi="Arial"/>
        </w:rPr>
        <w:t>Member of TC 8/ SC 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Pr="00DA533D" w:rsidRDefault="000C4D4F">
      <w:pPr>
        <w:tabs>
          <w:tab w:val="left" w:pos="-720"/>
        </w:tabs>
        <w:suppressAutoHyphens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Vote en tant que C</w:t>
      </w:r>
      <w:r w:rsidR="00061D00">
        <w:rPr>
          <w:rFonts w:ascii="Arial" w:hAnsi="Arial"/>
          <w:lang w:val="fr-FR"/>
        </w:rPr>
        <w:t>ollabo</w:t>
      </w:r>
      <w:r w:rsidR="00990BF9">
        <w:rPr>
          <w:rFonts w:ascii="Arial" w:hAnsi="Arial"/>
          <w:lang w:val="fr-FR"/>
        </w:rPr>
        <w:t>rateur Participant du TC 8/ SC 5</w:t>
      </w:r>
    </w:p>
    <w:p w:rsidR="00953E10" w:rsidRPr="00D20A8E" w:rsidRDefault="00953E10" w:rsidP="00953E10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tbl>
      <w:tblPr>
        <w:tblW w:w="9353" w:type="dxa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3399"/>
        <w:gridCol w:w="1276"/>
        <w:gridCol w:w="1134"/>
        <w:gridCol w:w="1726"/>
        <w:gridCol w:w="1818"/>
      </w:tblGrid>
      <w:tr w:rsidR="00953E10" w:rsidTr="00845680">
        <w:trPr>
          <w:trHeight w:val="661"/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</w:tcBorders>
          </w:tcPr>
          <w:p w:rsidR="00953E10" w:rsidRPr="00845680" w:rsidRDefault="00953E10" w:rsidP="005445A1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b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 xml:space="preserve">Postal approval of </w:t>
            </w:r>
            <w:del w:id="2" w:author="morayoa" w:date="2011-05-17T13:22:00Z">
              <w:r w:rsidR="00A44E31" w:rsidRPr="00845680" w:rsidDel="005445A1">
                <w:rPr>
                  <w:rFonts w:ascii="Arial" w:hAnsi="Arial" w:cs="Arial"/>
                  <w:sz w:val="22"/>
                  <w:szCs w:val="22"/>
                </w:rPr>
                <w:delText>third</w:delText>
              </w:r>
              <w:r w:rsidR="00264BCE" w:rsidRPr="00845680" w:rsidDel="005445A1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</w:del>
            <w:ins w:id="3" w:author="morayoa" w:date="2011-05-17T13:22:00Z">
              <w:r w:rsidR="005445A1">
                <w:rPr>
                  <w:rFonts w:ascii="Arial" w:hAnsi="Arial" w:cs="Arial"/>
                  <w:sz w:val="22"/>
                  <w:szCs w:val="22"/>
                </w:rPr>
                <w:t>second</w:t>
              </w:r>
              <w:r w:rsidR="005445A1" w:rsidRPr="00845680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="00264BCE" w:rsidRPr="00845680">
              <w:rPr>
                <w:rFonts w:ascii="Arial" w:hAnsi="Arial" w:cs="Arial"/>
                <w:sz w:val="22"/>
                <w:szCs w:val="22"/>
              </w:rPr>
              <w:t>committee draft Recommendation</w:t>
            </w:r>
            <w:r w:rsidRPr="00845680">
              <w:rPr>
                <w:rFonts w:ascii="Arial" w:hAnsi="Arial" w:cs="Arial"/>
                <w:sz w:val="22"/>
                <w:szCs w:val="22"/>
              </w:rPr>
              <w:t xml:space="preserve"> OIML </w:t>
            </w:r>
            <w:r w:rsidR="006D2618" w:rsidRPr="00845680">
              <w:rPr>
                <w:rFonts w:ascii="Arial" w:hAnsi="Arial" w:cs="Arial"/>
                <w:sz w:val="22"/>
                <w:szCs w:val="22"/>
              </w:rPr>
              <w:t>R49-</w:t>
            </w:r>
            <w:r w:rsidR="0043232D" w:rsidRPr="0084568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13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45680">
              <w:rPr>
                <w:rFonts w:ascii="Arial" w:hAnsi="Arial" w:cs="Arial"/>
                <w:b/>
                <w:sz w:val="22"/>
                <w:szCs w:val="22"/>
              </w:rPr>
              <w:t>VOTE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45680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953E10" w:rsidRPr="00C86CAE" w:rsidTr="00845680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845680" w:rsidRDefault="00A44947" w:rsidP="004323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Revision of </w:t>
            </w:r>
            <w:r w:rsidR="0043232D" w:rsidRPr="00845680">
              <w:rPr>
                <w:rFonts w:ascii="Arial" w:hAnsi="Arial" w:cs="Arial"/>
                <w:sz w:val="22"/>
                <w:szCs w:val="22"/>
              </w:rPr>
              <w:t>OIML R49-3 Water meters intended for the metering of cold potable water and hot water — Part 3: Test report Format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 xml:space="preserve">NO 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845680">
              <w:rPr>
                <w:rFonts w:ascii="Arial" w:hAnsi="Arial" w:cs="Arial"/>
                <w:sz w:val="22"/>
                <w:szCs w:val="22"/>
              </w:rPr>
              <w:t>/ NO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E10" w:rsidTr="00845680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3232D" w:rsidRPr="00845680" w:rsidRDefault="00602978" w:rsidP="0043232D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  <w:r w:rsidRPr="00845680">
              <w:rPr>
                <w:rFonts w:ascii="Arial" w:hAnsi="Arial" w:cs="Arial"/>
                <w:sz w:val="22"/>
                <w:szCs w:val="22"/>
                <w:lang w:val="fr-FR"/>
              </w:rPr>
              <w:t>Révision</w:t>
            </w:r>
            <w:r w:rsidR="006D2618" w:rsidRPr="00845680">
              <w:rPr>
                <w:rFonts w:ascii="Arial" w:hAnsi="Arial" w:cs="Arial"/>
                <w:sz w:val="22"/>
                <w:szCs w:val="22"/>
                <w:lang w:val="fr-BE"/>
              </w:rPr>
              <w:t xml:space="preserve"> des </w:t>
            </w:r>
            <w:r w:rsidR="00990BF9" w:rsidRPr="00845680">
              <w:rPr>
                <w:rFonts w:ascii="Arial" w:hAnsi="Arial" w:cs="Arial"/>
                <w:sz w:val="22"/>
                <w:szCs w:val="22"/>
                <w:lang w:val="fr-BE"/>
              </w:rPr>
              <w:t xml:space="preserve">OIML </w:t>
            </w:r>
            <w:r w:rsidR="0043232D" w:rsidRPr="00845680">
              <w:rPr>
                <w:rFonts w:ascii="Arial" w:hAnsi="Arial" w:cs="Arial"/>
                <w:sz w:val="22"/>
                <w:szCs w:val="22"/>
                <w:lang w:val="fr-BE"/>
              </w:rPr>
              <w:t>R 49-3 Compteurs d'eau potable f</w:t>
            </w:r>
            <w:r w:rsidR="00E74EA7">
              <w:rPr>
                <w:rFonts w:ascii="Arial" w:hAnsi="Arial" w:cs="Arial"/>
                <w:sz w:val="22"/>
                <w:szCs w:val="22"/>
                <w:lang w:val="fr-BE"/>
              </w:rPr>
              <w:t>roide et d'eau chaude — Partie 3</w:t>
            </w:r>
            <w:r w:rsidR="0043232D" w:rsidRPr="00845680">
              <w:rPr>
                <w:rFonts w:ascii="Arial" w:hAnsi="Arial" w:cs="Arial"/>
                <w:sz w:val="22"/>
                <w:szCs w:val="22"/>
                <w:lang w:val="fr-BE"/>
              </w:rPr>
              <w:t>: Format du rapport d'essai</w:t>
            </w:r>
          </w:p>
          <w:p w:rsidR="00953E10" w:rsidRPr="00845680" w:rsidRDefault="00953E10" w:rsidP="00010F61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845680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OUI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845680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NON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2978" w:rsidRPr="00845680" w:rsidRDefault="00602978" w:rsidP="0060297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845680" w:rsidRDefault="00953E10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845680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OUI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845680">
              <w:rPr>
                <w:rFonts w:ascii="Arial" w:hAnsi="Arial" w:cs="Arial"/>
                <w:sz w:val="22"/>
                <w:szCs w:val="22"/>
              </w:rPr>
              <w:t>/NON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</w:tr>
    </w:tbl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Veuillez rayer les mentions inutiles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Nota:</w:t>
      </w:r>
      <w:r w:rsidRPr="00DA533D">
        <w:rPr>
          <w:rFonts w:ascii="Arial" w:hAnsi="Arial"/>
          <w:lang w:val="fr-FR"/>
        </w:rPr>
        <w:tab/>
        <w:t>Veuillez porter sur une feuille séparée vos remarques et le cas échéant les raisons de votre abstention ou refus.</w:t>
      </w:r>
    </w:p>
    <w:p w:rsidR="00503828" w:rsidRPr="00DA533D" w:rsidRDefault="00503828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</w:p>
    <w:p w:rsidR="004F5453" w:rsidRPr="00A44E31" w:rsidRDefault="004F5453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C67DB5" w:rsidRPr="00A44E31" w:rsidRDefault="00C67DB5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/>
            </w:rPr>
            <w:t>Member</w:t>
          </w:r>
        </w:smartTag>
        <w:r>
          <w:rPr>
            <w:rFonts w:ascii="Arial" w:hAnsi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/>
            </w:rPr>
            <w:t>State</w:t>
          </w:r>
        </w:smartTag>
      </w:smartTag>
      <w:r>
        <w:rPr>
          <w:rFonts w:ascii="Arial" w:hAnsi="Arial"/>
          <w:b/>
        </w:rPr>
        <w:t xml:space="preserve"> / </w:t>
      </w:r>
      <w:proofErr w:type="spellStart"/>
      <w:r>
        <w:rPr>
          <w:rFonts w:ascii="Arial" w:hAnsi="Arial"/>
          <w:b/>
        </w:rPr>
        <w:t>Etat</w:t>
      </w:r>
      <w:proofErr w:type="spell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Membre</w:t>
      </w:r>
      <w:proofErr w:type="spellEnd"/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430221" w:rsidRDefault="00430221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322CB7" w:rsidRDefault="00322CB7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  <w:b/>
        </w:rPr>
        <w:t>Signature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Date</w:t>
      </w:r>
    </w:p>
    <w:sectPr w:rsidR="000C4D4F" w:rsidSect="004107B0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33D"/>
    <w:rsid w:val="00010F61"/>
    <w:rsid w:val="00061D00"/>
    <w:rsid w:val="000C4D4F"/>
    <w:rsid w:val="001E1D92"/>
    <w:rsid w:val="0025366A"/>
    <w:rsid w:val="00264BCE"/>
    <w:rsid w:val="0027287D"/>
    <w:rsid w:val="002907B6"/>
    <w:rsid w:val="00322CB7"/>
    <w:rsid w:val="00332BB9"/>
    <w:rsid w:val="00373EF5"/>
    <w:rsid w:val="003D7819"/>
    <w:rsid w:val="003E27F8"/>
    <w:rsid w:val="004107B0"/>
    <w:rsid w:val="00430221"/>
    <w:rsid w:val="0043232D"/>
    <w:rsid w:val="00456140"/>
    <w:rsid w:val="004B7CA9"/>
    <w:rsid w:val="004D2C33"/>
    <w:rsid w:val="004F5453"/>
    <w:rsid w:val="00503828"/>
    <w:rsid w:val="005445A1"/>
    <w:rsid w:val="00581449"/>
    <w:rsid w:val="005F79E8"/>
    <w:rsid w:val="00602978"/>
    <w:rsid w:val="006D2618"/>
    <w:rsid w:val="00724A7C"/>
    <w:rsid w:val="00845680"/>
    <w:rsid w:val="008503C8"/>
    <w:rsid w:val="008516B3"/>
    <w:rsid w:val="008B7BF8"/>
    <w:rsid w:val="00937F75"/>
    <w:rsid w:val="00953E10"/>
    <w:rsid w:val="00990BF9"/>
    <w:rsid w:val="00A44947"/>
    <w:rsid w:val="00A44E31"/>
    <w:rsid w:val="00AA3107"/>
    <w:rsid w:val="00C01A68"/>
    <w:rsid w:val="00C67DB5"/>
    <w:rsid w:val="00C86CAE"/>
    <w:rsid w:val="00CC343E"/>
    <w:rsid w:val="00CE4038"/>
    <w:rsid w:val="00D16167"/>
    <w:rsid w:val="00D20A8E"/>
    <w:rsid w:val="00DA533D"/>
    <w:rsid w:val="00DA75B6"/>
    <w:rsid w:val="00E74EA7"/>
    <w:rsid w:val="00EB4950"/>
    <w:rsid w:val="00F653B3"/>
    <w:rsid w:val="00F73EC8"/>
    <w:rsid w:val="00F8493D"/>
    <w:rsid w:val="00FC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3D7819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3D7819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50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F2F2F2"/>
                <w:bottom w:val="none" w:sz="0" w:space="0" w:color="auto"/>
                <w:right w:val="single" w:sz="6" w:space="8" w:color="F2F2F2"/>
              </w:divBdr>
              <w:divsChild>
                <w:div w:id="313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73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C7CEF0"/>
                            <w:left w:val="single" w:sz="6" w:space="11" w:color="C7CEF0"/>
                            <w:bottom w:val="single" w:sz="6" w:space="26" w:color="C7CEF0"/>
                            <w:right w:val="single" w:sz="6" w:space="11" w:color="C7CEF0"/>
                          </w:divBdr>
                          <w:divsChild>
                            <w:div w:id="205029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40385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9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rayo.awosola@nm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1275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subject/>
  <dc:creator>Paul Dixon</dc:creator>
  <cp:keywords/>
  <cp:lastModifiedBy>morayoa</cp:lastModifiedBy>
  <cp:revision>8</cp:revision>
  <dcterms:created xsi:type="dcterms:W3CDTF">2011-05-13T13:02:00Z</dcterms:created>
  <dcterms:modified xsi:type="dcterms:W3CDTF">2011-05-17T12:39:00Z</dcterms:modified>
</cp:coreProperties>
</file>